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B617A33" w14:textId="77777777" w:rsidR="00AB0D66" w:rsidRPr="0048570D" w:rsidRDefault="009B445A" w:rsidP="00946323">
      <w:pPr>
        <w:pStyle w:val="THECOUNCIL"/>
        <w:jc w:val="center"/>
      </w:pPr>
      <w:r>
        <w:rPr>
          <w:noProof/>
          <w:lang w:val="en-AU" w:eastAsia="en-AU"/>
        </w:rPr>
        <w:pict w14:anchorId="2D494A26">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5A0C2605" w14:textId="77777777"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14:paraId="1F1B7B24" w14:textId="77777777" w:rsidR="00AB0D66" w:rsidRPr="00FA2FE2" w:rsidRDefault="00AB0D66" w:rsidP="00460028">
                    <w:pPr>
                      <w:autoSpaceDE w:val="0"/>
                      <w:autoSpaceDN w:val="0"/>
                      <w:adjustRightInd w:val="0"/>
                      <w:jc w:val="center"/>
                      <w:rPr>
                        <w:rFonts w:cs="Arial"/>
                        <w:b/>
                        <w:bCs/>
                        <w:color w:val="000000"/>
                        <w:sz w:val="36"/>
                        <w:szCs w:val="36"/>
                      </w:rPr>
                    </w:pPr>
                  </w:p>
                  <w:p w14:paraId="7C4FC813" w14:textId="77777777" w:rsidR="00AB0D66" w:rsidRDefault="00AB0D66" w:rsidP="00460028">
                    <w:pPr>
                      <w:autoSpaceDE w:val="0"/>
                      <w:autoSpaceDN w:val="0"/>
                      <w:adjustRightInd w:val="0"/>
                      <w:jc w:val="center"/>
                      <w:rPr>
                        <w:ins w:id="0" w:author="lighthouse" w:date="2012-04-26T16:07:00Z"/>
                        <w:rFonts w:cs="Arial"/>
                        <w:b/>
                        <w:bCs/>
                        <w:color w:val="000000"/>
                        <w:sz w:val="36"/>
                        <w:szCs w:val="36"/>
                        <w:lang w:eastAsia="ja-JP"/>
                      </w:rPr>
                    </w:pPr>
                    <w:r w:rsidRPr="00FA2FE2">
                      <w:rPr>
                        <w:rFonts w:cs="Arial"/>
                        <w:b/>
                        <w:bCs/>
                        <w:color w:val="000000"/>
                        <w:sz w:val="36"/>
                        <w:szCs w:val="36"/>
                      </w:rPr>
                      <w:t>On</w:t>
                    </w:r>
                  </w:p>
                  <w:p w14:paraId="1BBB835B" w14:textId="77777777" w:rsidR="00EF7D0D" w:rsidRDefault="00EF7D0D" w:rsidP="00460028">
                    <w:pPr>
                      <w:autoSpaceDE w:val="0"/>
                      <w:autoSpaceDN w:val="0"/>
                      <w:adjustRightInd w:val="0"/>
                      <w:jc w:val="center"/>
                      <w:rPr>
                        <w:ins w:id="1" w:author="lighthouse" w:date="2012-04-26T16:07:00Z"/>
                        <w:rFonts w:cs="Arial"/>
                        <w:b/>
                        <w:bCs/>
                        <w:color w:val="000000"/>
                        <w:sz w:val="36"/>
                        <w:szCs w:val="36"/>
                        <w:lang w:eastAsia="ja-JP"/>
                      </w:rPr>
                    </w:pPr>
                  </w:p>
                  <w:p w14:paraId="03AAF6AE" w14:textId="77777777" w:rsidR="00EF7D0D" w:rsidRPr="00FA2FE2" w:rsidRDefault="00315F78" w:rsidP="00460028">
                    <w:pPr>
                      <w:autoSpaceDE w:val="0"/>
                      <w:autoSpaceDN w:val="0"/>
                      <w:adjustRightInd w:val="0"/>
                      <w:jc w:val="center"/>
                      <w:rPr>
                        <w:rFonts w:cs="Arial"/>
                        <w:b/>
                        <w:bCs/>
                        <w:color w:val="000000"/>
                        <w:sz w:val="36"/>
                        <w:szCs w:val="36"/>
                        <w:lang w:eastAsia="ja-JP"/>
                      </w:rPr>
                    </w:pPr>
                    <w:proofErr w:type="gramStart"/>
                    <w:ins w:id="2" w:author="lighthouse" w:date="2012-04-26T16:09:00Z">
                      <w:r>
                        <w:rPr>
                          <w:rFonts w:cs="Arial" w:hint="eastAsia"/>
                          <w:b/>
                          <w:bCs/>
                          <w:color w:val="000000"/>
                          <w:sz w:val="36"/>
                          <w:szCs w:val="36"/>
                          <w:lang w:eastAsia="ja-JP"/>
                        </w:rPr>
                        <w:t>t</w:t>
                      </w:r>
                    </w:ins>
                    <w:ins w:id="3" w:author="lighthouse" w:date="2012-04-26T16:08:00Z">
                      <w:r w:rsidR="00EF7D0D">
                        <w:rPr>
                          <w:rFonts w:cs="Arial" w:hint="eastAsia"/>
                          <w:b/>
                          <w:bCs/>
                          <w:color w:val="000000"/>
                          <w:sz w:val="36"/>
                          <w:szCs w:val="36"/>
                          <w:lang w:eastAsia="ja-JP"/>
                        </w:rPr>
                        <w:t>he</w:t>
                      </w:r>
                      <w:proofErr w:type="gramEnd"/>
                      <w:r w:rsidR="00EF7D0D">
                        <w:rPr>
                          <w:rFonts w:cs="Arial" w:hint="eastAsia"/>
                          <w:b/>
                          <w:bCs/>
                          <w:color w:val="000000"/>
                          <w:sz w:val="36"/>
                          <w:szCs w:val="36"/>
                          <w:lang w:eastAsia="ja-JP"/>
                        </w:rPr>
                        <w:t xml:space="preserve"> Provision of</w:t>
                      </w:r>
                    </w:ins>
                  </w:p>
                  <w:p w14:paraId="50C622AA" w14:textId="77777777" w:rsidR="00AB0D66" w:rsidRPr="00FA2FE2" w:rsidRDefault="00AB0D66" w:rsidP="00460028">
                    <w:pPr>
                      <w:autoSpaceDE w:val="0"/>
                      <w:autoSpaceDN w:val="0"/>
                      <w:adjustRightInd w:val="0"/>
                      <w:jc w:val="center"/>
                      <w:rPr>
                        <w:rFonts w:cs="Arial"/>
                        <w:b/>
                        <w:bCs/>
                        <w:color w:val="000000"/>
                        <w:sz w:val="36"/>
                        <w:szCs w:val="36"/>
                      </w:rPr>
                    </w:pPr>
                  </w:p>
                  <w:p w14:paraId="5C2CA91A"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38602004" w14:textId="77777777" w:rsidR="00AB0D66" w:rsidRPr="00FA2FE2" w:rsidRDefault="00AB0D66" w:rsidP="00460028">
                    <w:pPr>
                      <w:autoSpaceDE w:val="0"/>
                      <w:autoSpaceDN w:val="0"/>
                      <w:adjustRightInd w:val="0"/>
                      <w:jc w:val="center"/>
                      <w:rPr>
                        <w:rFonts w:cs="Arial"/>
                        <w:b/>
                        <w:bCs/>
                        <w:color w:val="000000"/>
                        <w:sz w:val="36"/>
                        <w:szCs w:val="36"/>
                      </w:rPr>
                    </w:pPr>
                  </w:p>
                  <w:p w14:paraId="5AB8FD90" w14:textId="77777777" w:rsidR="00AB0D66" w:rsidRPr="00FA2FE2" w:rsidRDefault="00AB0D66"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Edition 1</w:t>
                    </w:r>
                    <w:ins w:id="4" w:author="lighthouse" w:date="2012-04-25T21:56:00Z">
                      <w:r w:rsidR="00616588">
                        <w:rPr>
                          <w:rFonts w:cs="Arial" w:hint="eastAsia"/>
                          <w:b/>
                          <w:bCs/>
                          <w:color w:val="000000"/>
                          <w:sz w:val="36"/>
                          <w:szCs w:val="36"/>
                          <w:lang w:eastAsia="ja-JP"/>
                        </w:rPr>
                        <w:t>.?</w:t>
                      </w:r>
                    </w:ins>
                  </w:p>
                  <w:p w14:paraId="05E45B6D" w14:textId="77777777" w:rsidR="00AB0D66" w:rsidRDefault="00AB0D66" w:rsidP="00460028">
                    <w:pPr>
                      <w:autoSpaceDE w:val="0"/>
                      <w:autoSpaceDN w:val="0"/>
                      <w:adjustRightInd w:val="0"/>
                      <w:jc w:val="center"/>
                      <w:rPr>
                        <w:rFonts w:cs="Arial"/>
                        <w:b/>
                        <w:bCs/>
                        <w:color w:val="000000"/>
                        <w:sz w:val="36"/>
                        <w:szCs w:val="36"/>
                      </w:rPr>
                    </w:pPr>
                  </w:p>
                  <w:p w14:paraId="24941D78" w14:textId="77777777" w:rsidR="00AB0D66" w:rsidRPr="00FA2FE2" w:rsidRDefault="00AB0D66" w:rsidP="00460028">
                    <w:pPr>
                      <w:autoSpaceDE w:val="0"/>
                      <w:autoSpaceDN w:val="0"/>
                      <w:adjustRightInd w:val="0"/>
                      <w:jc w:val="center"/>
                      <w:rPr>
                        <w:rFonts w:cs="Arial"/>
                        <w:b/>
                        <w:bCs/>
                        <w:color w:val="000000"/>
                        <w:sz w:val="36"/>
                        <w:szCs w:val="36"/>
                      </w:rPr>
                    </w:pPr>
                  </w:p>
                  <w:p w14:paraId="613B5943" w14:textId="77777777" w:rsidR="00AB0D66" w:rsidRPr="00FA2FE2" w:rsidDel="00616588" w:rsidRDefault="006328BA" w:rsidP="00460028">
                    <w:pPr>
                      <w:autoSpaceDE w:val="0"/>
                      <w:autoSpaceDN w:val="0"/>
                      <w:adjustRightInd w:val="0"/>
                      <w:jc w:val="center"/>
                      <w:rPr>
                        <w:del w:id="5" w:author="lighthouse" w:date="2012-04-25T21:56:00Z"/>
                        <w:rFonts w:cs="Arial"/>
                        <w:b/>
                        <w:bCs/>
                        <w:color w:val="000000"/>
                        <w:sz w:val="36"/>
                        <w:szCs w:val="36"/>
                      </w:rPr>
                    </w:pPr>
                    <w:del w:id="6" w:author="lighthouse" w:date="2012-04-25T21:56:00Z">
                      <w:r w:rsidDel="00616588">
                        <w:rPr>
                          <w:rFonts w:cs="Arial"/>
                          <w:b/>
                          <w:bCs/>
                          <w:color w:val="000000"/>
                          <w:sz w:val="36"/>
                          <w:szCs w:val="36"/>
                        </w:rPr>
                        <w:delText>March</w:delText>
                      </w:r>
                      <w:r w:rsidRPr="00FA2FE2" w:rsidDel="00616588">
                        <w:rPr>
                          <w:rFonts w:cs="Arial"/>
                          <w:b/>
                          <w:bCs/>
                          <w:color w:val="000000"/>
                          <w:sz w:val="36"/>
                          <w:szCs w:val="36"/>
                        </w:rPr>
                        <w:delText xml:space="preserve"> </w:delText>
                      </w:r>
                      <w:r w:rsidR="00AB0D66" w:rsidRPr="00FA2FE2" w:rsidDel="00616588">
                        <w:rPr>
                          <w:rFonts w:cs="Arial"/>
                          <w:b/>
                          <w:bCs/>
                          <w:color w:val="000000"/>
                          <w:sz w:val="36"/>
                          <w:szCs w:val="36"/>
                        </w:rPr>
                        <w:delText>2010</w:delText>
                      </w:r>
                    </w:del>
                  </w:p>
                  <w:p w14:paraId="3CDC42EC" w14:textId="77777777"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44082DC7" w14:textId="77777777"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558DDD39" w14:textId="77777777"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693991D1" w14:textId="77777777" w:rsidR="00B45EB1" w:rsidRDefault="00AB0D66" w:rsidP="00460028">
                    <w:pPr>
                      <w:autoSpaceDE w:val="0"/>
                      <w:autoSpaceDN w:val="0"/>
                      <w:adjustRightInd w:val="0"/>
                      <w:jc w:val="center"/>
                      <w:rPr>
                        <w:ins w:id="7" w:author="Mike Hadley" w:date="2011-04-08T17:48:00Z"/>
                        <w:color w:val="000000"/>
                        <w:sz w:val="20"/>
                        <w:szCs w:val="18"/>
                      </w:rPr>
                    </w:pPr>
                    <w:del w:id="8" w:author="Mike Hadley" w:date="2011-04-08T17:47:00Z">
                      <w:r w:rsidRPr="00AA5811" w:rsidDel="00B45EB1">
                        <w:rPr>
                          <w:color w:val="000000"/>
                          <w:sz w:val="20"/>
                          <w:szCs w:val="18"/>
                        </w:rPr>
                        <w:delText xml:space="preserve">20ter </w:delText>
                      </w:r>
                    </w:del>
                    <w:ins w:id="9"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10" w:author="Mike Hadley" w:date="2011-04-08T17:48:00Z">
                      <w:r w:rsidRPr="00AA5811" w:rsidDel="00B45EB1">
                        <w:rPr>
                          <w:color w:val="000000"/>
                          <w:sz w:val="20"/>
                          <w:szCs w:val="18"/>
                        </w:rPr>
                        <w:delText>Schnapper</w:delText>
                      </w:r>
                    </w:del>
                    <w:ins w:id="11" w:author="Mike Hadley" w:date="2011-04-08T17:48:00Z">
                      <w:r w:rsidR="00B45EB1">
                        <w:rPr>
                          <w:color w:val="000000"/>
                          <w:sz w:val="20"/>
                          <w:szCs w:val="18"/>
                        </w:rPr>
                        <w:t xml:space="preserve">des </w:t>
                      </w:r>
                      <w:proofErr w:type="spellStart"/>
                      <w:r w:rsidR="00B45EB1">
                        <w:rPr>
                          <w:color w:val="000000"/>
                          <w:sz w:val="20"/>
                          <w:szCs w:val="18"/>
                        </w:rPr>
                        <w:t>Gaudines</w:t>
                      </w:r>
                    </w:ins>
                    <w:proofErr w:type="spellEnd"/>
                    <w:del w:id="12" w:author="Mike Hadley" w:date="2011-04-08T17:48:00Z">
                      <w:r w:rsidRPr="00AA5811" w:rsidDel="00B45EB1">
                        <w:rPr>
                          <w:color w:val="000000"/>
                          <w:sz w:val="20"/>
                          <w:szCs w:val="18"/>
                        </w:rPr>
                        <w:delText>,</w:delText>
                      </w:r>
                    </w:del>
                  </w:p>
                  <w:p w14:paraId="609BE02E" w14:textId="77777777" w:rsidR="00AB0D66" w:rsidRPr="00AA5811" w:rsidDel="00B45EB1" w:rsidRDefault="00AB0D66" w:rsidP="00460028">
                    <w:pPr>
                      <w:autoSpaceDE w:val="0"/>
                      <w:autoSpaceDN w:val="0"/>
                      <w:adjustRightInd w:val="0"/>
                      <w:jc w:val="center"/>
                      <w:rPr>
                        <w:del w:id="13" w:author="Mike Hadley" w:date="2011-04-08T17:48:00Z"/>
                        <w:rFonts w:cs="Arial"/>
                        <w:color w:val="000000"/>
                        <w:sz w:val="20"/>
                        <w:szCs w:val="18"/>
                      </w:rPr>
                    </w:pPr>
                    <w:del w:id="14" w:author="Mike Hadley" w:date="2011-04-08T17:48:00Z">
                      <w:r w:rsidRPr="00AA5811" w:rsidDel="00B45EB1">
                        <w:rPr>
                          <w:color w:val="000000"/>
                          <w:sz w:val="20"/>
                          <w:szCs w:val="18"/>
                        </w:rPr>
                        <w:delText xml:space="preserve"> </w:delText>
                      </w:r>
                    </w:del>
                    <w:r w:rsidRPr="00AA5811">
                      <w:rPr>
                        <w:color w:val="000000"/>
                        <w:sz w:val="20"/>
                        <w:szCs w:val="18"/>
                      </w:rPr>
                      <w:t>78100</w:t>
                    </w:r>
                    <w:ins w:id="15" w:author="Mike Hadley" w:date="2011-04-08T17:48:00Z">
                      <w:r w:rsidR="00B45EB1">
                        <w:rPr>
                          <w:bCs/>
                          <w:color w:val="000000"/>
                          <w:sz w:val="20"/>
                          <w:szCs w:val="18"/>
                        </w:rPr>
                        <w:t xml:space="preserve"> </w:t>
                      </w:r>
                    </w:ins>
                  </w:p>
                  <w:p w14:paraId="56F43C12" w14:textId="77777777"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
                  <w:p w14:paraId="72B165F0" w14:textId="77777777"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1AA09B81" w14:textId="77777777"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bookmarkStart w:id="16" w:name="_GoBack"/>
      <w:bookmarkEnd w:id="16"/>
      <w:r w:rsidR="00AB0D66" w:rsidRPr="0048570D">
        <w:br w:type="page"/>
      </w:r>
      <w:r w:rsidR="00AB0D66" w:rsidRPr="0048570D">
        <w:lastRenderedPageBreak/>
        <w:t>Document Revisions</w:t>
      </w:r>
    </w:p>
    <w:p w14:paraId="0599BF10"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67566F" w14:paraId="2560A6F2" w14:textId="77777777">
        <w:tc>
          <w:tcPr>
            <w:tcW w:w="1908" w:type="dxa"/>
          </w:tcPr>
          <w:p w14:paraId="764375B1"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Date</w:t>
            </w:r>
          </w:p>
        </w:tc>
        <w:tc>
          <w:tcPr>
            <w:tcW w:w="3360" w:type="dxa"/>
          </w:tcPr>
          <w:p w14:paraId="1506FFF0"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Page / Section Revised</w:t>
            </w:r>
          </w:p>
        </w:tc>
        <w:tc>
          <w:tcPr>
            <w:tcW w:w="4161" w:type="dxa"/>
          </w:tcPr>
          <w:p w14:paraId="48955EBF"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Requirement for Revision</w:t>
            </w:r>
          </w:p>
        </w:tc>
      </w:tr>
      <w:tr w:rsidR="00AB0D66" w:rsidRPr="0067566F" w14:paraId="233D4A0F" w14:textId="77777777" w:rsidTr="00985597">
        <w:trPr>
          <w:trHeight w:val="851"/>
        </w:trPr>
        <w:tc>
          <w:tcPr>
            <w:tcW w:w="1908" w:type="dxa"/>
            <w:vAlign w:val="center"/>
          </w:tcPr>
          <w:p w14:paraId="07F1586D" w14:textId="77777777" w:rsidR="00AB0D66" w:rsidRPr="006C3340" w:rsidRDefault="00AB0D66" w:rsidP="00AF615B">
            <w:pPr>
              <w:pStyle w:val="BodyText"/>
              <w:rPr>
                <w:rFonts w:eastAsiaTheme="minorEastAsia"/>
                <w:highlight w:val="yellow"/>
              </w:rPr>
            </w:pPr>
          </w:p>
        </w:tc>
        <w:tc>
          <w:tcPr>
            <w:tcW w:w="3360" w:type="dxa"/>
            <w:vAlign w:val="center"/>
          </w:tcPr>
          <w:p w14:paraId="50D9FE27" w14:textId="77777777" w:rsidR="00AB0D66" w:rsidRPr="006C3340" w:rsidRDefault="00AB0D66" w:rsidP="00AF615B">
            <w:pPr>
              <w:pStyle w:val="BodyText"/>
              <w:rPr>
                <w:rFonts w:eastAsiaTheme="minorEastAsia"/>
                <w:highlight w:val="yellow"/>
              </w:rPr>
            </w:pPr>
          </w:p>
        </w:tc>
        <w:tc>
          <w:tcPr>
            <w:tcW w:w="4161" w:type="dxa"/>
            <w:vAlign w:val="center"/>
          </w:tcPr>
          <w:p w14:paraId="55F7EC9E" w14:textId="77777777" w:rsidR="00AB0D66" w:rsidRPr="006C3340" w:rsidRDefault="00AB0D66" w:rsidP="00AF615B">
            <w:pPr>
              <w:pStyle w:val="BodyText"/>
              <w:rPr>
                <w:rFonts w:eastAsiaTheme="minorEastAsia"/>
              </w:rPr>
            </w:pPr>
          </w:p>
        </w:tc>
      </w:tr>
      <w:tr w:rsidR="00AB0D66" w:rsidRPr="0067566F" w14:paraId="24B2588B" w14:textId="77777777" w:rsidTr="00985597">
        <w:trPr>
          <w:trHeight w:val="851"/>
        </w:trPr>
        <w:tc>
          <w:tcPr>
            <w:tcW w:w="1908" w:type="dxa"/>
            <w:vAlign w:val="center"/>
          </w:tcPr>
          <w:p w14:paraId="014EE111" w14:textId="77777777" w:rsidR="00AB0D66" w:rsidRPr="006C3340" w:rsidRDefault="00AB0D66" w:rsidP="00AF615B">
            <w:pPr>
              <w:pStyle w:val="BodyText"/>
              <w:rPr>
                <w:rFonts w:eastAsiaTheme="minorEastAsia"/>
              </w:rPr>
            </w:pPr>
          </w:p>
        </w:tc>
        <w:tc>
          <w:tcPr>
            <w:tcW w:w="3360" w:type="dxa"/>
            <w:vAlign w:val="center"/>
          </w:tcPr>
          <w:p w14:paraId="4A1D04D2" w14:textId="77777777" w:rsidR="00AB0D66" w:rsidRPr="006C3340" w:rsidRDefault="00AB0D66" w:rsidP="00AF615B">
            <w:pPr>
              <w:pStyle w:val="BodyText"/>
              <w:rPr>
                <w:rFonts w:eastAsiaTheme="minorEastAsia"/>
              </w:rPr>
            </w:pPr>
          </w:p>
        </w:tc>
        <w:tc>
          <w:tcPr>
            <w:tcW w:w="4161" w:type="dxa"/>
            <w:vAlign w:val="center"/>
          </w:tcPr>
          <w:p w14:paraId="564EB63E" w14:textId="77777777" w:rsidR="00AB0D66" w:rsidRPr="006C3340" w:rsidRDefault="00AB0D66" w:rsidP="00AF615B">
            <w:pPr>
              <w:pStyle w:val="BodyText"/>
              <w:rPr>
                <w:rFonts w:eastAsiaTheme="minorEastAsia"/>
              </w:rPr>
            </w:pPr>
          </w:p>
        </w:tc>
      </w:tr>
      <w:tr w:rsidR="00AB0D66" w:rsidRPr="0067566F" w14:paraId="2AA8ECD9" w14:textId="77777777" w:rsidTr="00985597">
        <w:trPr>
          <w:trHeight w:val="851"/>
        </w:trPr>
        <w:tc>
          <w:tcPr>
            <w:tcW w:w="1908" w:type="dxa"/>
            <w:vAlign w:val="center"/>
          </w:tcPr>
          <w:p w14:paraId="68FB952D" w14:textId="77777777" w:rsidR="00AB0D66" w:rsidRPr="006C3340" w:rsidRDefault="00AB0D66" w:rsidP="00AF615B">
            <w:pPr>
              <w:pStyle w:val="BodyText"/>
              <w:rPr>
                <w:rFonts w:eastAsiaTheme="minorEastAsia"/>
              </w:rPr>
            </w:pPr>
          </w:p>
        </w:tc>
        <w:tc>
          <w:tcPr>
            <w:tcW w:w="3360" w:type="dxa"/>
            <w:vAlign w:val="center"/>
          </w:tcPr>
          <w:p w14:paraId="1696C088" w14:textId="77777777" w:rsidR="00AB0D66" w:rsidRPr="006C3340" w:rsidRDefault="00AB0D66" w:rsidP="00AF615B">
            <w:pPr>
              <w:pStyle w:val="BodyText"/>
              <w:rPr>
                <w:rFonts w:eastAsiaTheme="minorEastAsia"/>
              </w:rPr>
            </w:pPr>
          </w:p>
        </w:tc>
        <w:tc>
          <w:tcPr>
            <w:tcW w:w="4161" w:type="dxa"/>
            <w:vAlign w:val="center"/>
          </w:tcPr>
          <w:p w14:paraId="3064EB70" w14:textId="77777777" w:rsidR="00AB0D66" w:rsidRPr="006C3340" w:rsidRDefault="00AB0D66" w:rsidP="00AF615B">
            <w:pPr>
              <w:pStyle w:val="BodyText"/>
              <w:rPr>
                <w:rFonts w:eastAsiaTheme="minorEastAsia"/>
              </w:rPr>
            </w:pPr>
          </w:p>
        </w:tc>
      </w:tr>
      <w:tr w:rsidR="00AB0D66" w:rsidRPr="0067566F" w14:paraId="6AE3AD11" w14:textId="77777777" w:rsidTr="00985597">
        <w:trPr>
          <w:trHeight w:val="851"/>
        </w:trPr>
        <w:tc>
          <w:tcPr>
            <w:tcW w:w="1908" w:type="dxa"/>
            <w:vAlign w:val="center"/>
          </w:tcPr>
          <w:p w14:paraId="2D930D69" w14:textId="77777777" w:rsidR="00AB0D66" w:rsidRPr="006C3340" w:rsidRDefault="00AB0D66" w:rsidP="00AF615B">
            <w:pPr>
              <w:pStyle w:val="BodyText"/>
              <w:rPr>
                <w:rFonts w:eastAsiaTheme="minorEastAsia"/>
              </w:rPr>
            </w:pPr>
          </w:p>
        </w:tc>
        <w:tc>
          <w:tcPr>
            <w:tcW w:w="3360" w:type="dxa"/>
            <w:vAlign w:val="center"/>
          </w:tcPr>
          <w:p w14:paraId="7D76410B" w14:textId="77777777" w:rsidR="00AB0D66" w:rsidRPr="006C3340" w:rsidRDefault="00AB0D66" w:rsidP="00AF615B">
            <w:pPr>
              <w:pStyle w:val="BodyText"/>
              <w:rPr>
                <w:rFonts w:eastAsiaTheme="minorEastAsia"/>
              </w:rPr>
            </w:pPr>
          </w:p>
        </w:tc>
        <w:tc>
          <w:tcPr>
            <w:tcW w:w="4161" w:type="dxa"/>
            <w:vAlign w:val="center"/>
          </w:tcPr>
          <w:p w14:paraId="3CAA4346" w14:textId="77777777" w:rsidR="00AB0D66" w:rsidRPr="006C3340" w:rsidRDefault="00AB0D66" w:rsidP="00AF615B">
            <w:pPr>
              <w:pStyle w:val="BodyText"/>
              <w:rPr>
                <w:rFonts w:eastAsiaTheme="minorEastAsia"/>
              </w:rPr>
            </w:pPr>
          </w:p>
        </w:tc>
      </w:tr>
      <w:tr w:rsidR="00AB0D66" w:rsidRPr="0067566F" w14:paraId="54F2B5E8" w14:textId="77777777" w:rsidTr="00985597">
        <w:trPr>
          <w:trHeight w:val="851"/>
        </w:trPr>
        <w:tc>
          <w:tcPr>
            <w:tcW w:w="1908" w:type="dxa"/>
            <w:vAlign w:val="center"/>
          </w:tcPr>
          <w:p w14:paraId="3B7360CF" w14:textId="77777777" w:rsidR="00AB0D66" w:rsidRPr="006C3340" w:rsidRDefault="00AB0D66" w:rsidP="00AF615B">
            <w:pPr>
              <w:pStyle w:val="BodyText"/>
              <w:rPr>
                <w:rFonts w:eastAsiaTheme="minorEastAsia"/>
              </w:rPr>
            </w:pPr>
          </w:p>
        </w:tc>
        <w:tc>
          <w:tcPr>
            <w:tcW w:w="3360" w:type="dxa"/>
            <w:vAlign w:val="center"/>
          </w:tcPr>
          <w:p w14:paraId="5455B3F3" w14:textId="77777777" w:rsidR="00AB0D66" w:rsidRPr="006C3340" w:rsidRDefault="00AB0D66" w:rsidP="00AF615B">
            <w:pPr>
              <w:pStyle w:val="BodyText"/>
              <w:rPr>
                <w:rFonts w:eastAsiaTheme="minorEastAsia"/>
              </w:rPr>
            </w:pPr>
          </w:p>
        </w:tc>
        <w:tc>
          <w:tcPr>
            <w:tcW w:w="4161" w:type="dxa"/>
            <w:vAlign w:val="center"/>
          </w:tcPr>
          <w:p w14:paraId="76E54771" w14:textId="77777777" w:rsidR="00AB0D66" w:rsidRPr="006C3340" w:rsidRDefault="00AB0D66" w:rsidP="00AF615B">
            <w:pPr>
              <w:pStyle w:val="BodyText"/>
              <w:rPr>
                <w:rFonts w:eastAsiaTheme="minorEastAsia"/>
              </w:rPr>
            </w:pPr>
          </w:p>
        </w:tc>
      </w:tr>
      <w:tr w:rsidR="00AB0D66" w:rsidRPr="0067566F" w14:paraId="26EA09A4" w14:textId="77777777" w:rsidTr="00985597">
        <w:trPr>
          <w:trHeight w:val="851"/>
        </w:trPr>
        <w:tc>
          <w:tcPr>
            <w:tcW w:w="1908" w:type="dxa"/>
            <w:vAlign w:val="center"/>
          </w:tcPr>
          <w:p w14:paraId="7E3968DC" w14:textId="77777777" w:rsidR="00AB0D66" w:rsidRPr="006C3340" w:rsidRDefault="00AB0D66" w:rsidP="00AF615B">
            <w:pPr>
              <w:pStyle w:val="BodyText"/>
              <w:rPr>
                <w:rFonts w:eastAsiaTheme="minorEastAsia"/>
              </w:rPr>
            </w:pPr>
          </w:p>
        </w:tc>
        <w:tc>
          <w:tcPr>
            <w:tcW w:w="3360" w:type="dxa"/>
            <w:vAlign w:val="center"/>
          </w:tcPr>
          <w:p w14:paraId="7B78A91E" w14:textId="77777777" w:rsidR="00AB0D66" w:rsidRPr="006C3340" w:rsidRDefault="00AB0D66" w:rsidP="00AF615B">
            <w:pPr>
              <w:pStyle w:val="BodyText"/>
              <w:rPr>
                <w:rFonts w:eastAsiaTheme="minorEastAsia"/>
              </w:rPr>
            </w:pPr>
          </w:p>
        </w:tc>
        <w:tc>
          <w:tcPr>
            <w:tcW w:w="4161" w:type="dxa"/>
            <w:vAlign w:val="center"/>
          </w:tcPr>
          <w:p w14:paraId="5EFCE500" w14:textId="77777777" w:rsidR="00AB0D66" w:rsidRPr="006C3340" w:rsidRDefault="00AB0D66" w:rsidP="00AF615B">
            <w:pPr>
              <w:pStyle w:val="BodyText"/>
              <w:rPr>
                <w:rFonts w:eastAsiaTheme="minorEastAsia"/>
              </w:rPr>
            </w:pPr>
          </w:p>
        </w:tc>
      </w:tr>
    </w:tbl>
    <w:p w14:paraId="7B80ADD8" w14:textId="77777777" w:rsidR="00AB0D66" w:rsidRPr="0048570D" w:rsidRDefault="00AB0D66" w:rsidP="00DF6EB4">
      <w:pPr>
        <w:pStyle w:val="BlockText"/>
      </w:pPr>
      <w:r w:rsidRPr="0048570D">
        <w:br w:type="page"/>
      </w:r>
      <w:r w:rsidRPr="0048570D">
        <w:lastRenderedPageBreak/>
        <w:t>IALA Recommendation on Virtual Aids to Navigation</w:t>
      </w:r>
    </w:p>
    <w:p w14:paraId="129A2C6F" w14:textId="77777777" w:rsidR="00AB0D66" w:rsidRPr="0048570D" w:rsidRDefault="00AB0D66" w:rsidP="003C44EB">
      <w:pPr>
        <w:pStyle w:val="BlockText"/>
      </w:pPr>
      <w:r w:rsidRPr="0048570D">
        <w:t xml:space="preserve">(Recommendation O - </w:t>
      </w:r>
      <w:r w:rsidR="006328BA">
        <w:t>143</w:t>
      </w:r>
      <w:r w:rsidR="006328BA" w:rsidRPr="0048570D">
        <w:t>)</w:t>
      </w:r>
    </w:p>
    <w:p w14:paraId="3FA766A1"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14191332"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14:paraId="21021D70"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693014F9"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74A172A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14:paraId="70B7E3C7"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14:paraId="59AA403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736DEEEB" w14:textId="77777777" w:rsidR="00AB0D66" w:rsidRPr="0048570D" w:rsidRDefault="00AB0D66" w:rsidP="00DC27A1">
      <w:pPr>
        <w:pStyle w:val="Default"/>
        <w:numPr>
          <w:ilvl w:val="0"/>
          <w:numId w:val="11"/>
          <w:numberingChange w:id="17" w:author="jac" w:date="2010-03-15T09:50:00Z" w:original=""/>
        </w:numPr>
        <w:spacing w:after="6"/>
        <w:jc w:val="both"/>
        <w:rPr>
          <w:sz w:val="22"/>
          <w:szCs w:val="22"/>
          <w:lang w:val="en-GB"/>
        </w:rPr>
      </w:pPr>
      <w:commentRangeStart w:id="18"/>
      <w:r w:rsidRPr="0048570D">
        <w:rPr>
          <w:sz w:val="22"/>
          <w:szCs w:val="22"/>
          <w:lang w:val="en-GB"/>
        </w:rPr>
        <w:t>Recommendation A-123 on the Provision of Shore Based Automatic Identification Systems (AIS);</w:t>
      </w:r>
    </w:p>
    <w:p w14:paraId="5B739A04" w14:textId="77777777" w:rsidR="00AB0D66" w:rsidRPr="0048570D" w:rsidRDefault="00AB0D66" w:rsidP="00DC27A1">
      <w:pPr>
        <w:pStyle w:val="Default"/>
        <w:numPr>
          <w:ilvl w:val="0"/>
          <w:numId w:val="11"/>
          <w:numberingChange w:id="19" w:author="jac" w:date="2010-03-15T09:50:00Z" w:original=""/>
        </w:numPr>
        <w:spacing w:after="6"/>
        <w:jc w:val="both"/>
        <w:rPr>
          <w:sz w:val="22"/>
          <w:szCs w:val="22"/>
          <w:lang w:val="en-GB"/>
        </w:rPr>
      </w:pPr>
      <w:r w:rsidRPr="0048570D">
        <w:rPr>
          <w:sz w:val="22"/>
          <w:szCs w:val="22"/>
          <w:lang w:val="en-GB"/>
        </w:rPr>
        <w:t xml:space="preserve">Recommendation A-124 on </w:t>
      </w:r>
      <w:del w:id="20" w:author="lighthouse" w:date="2012-04-26T17:17:00Z">
        <w:r w:rsidRPr="0048570D" w:rsidDel="00166F8A">
          <w:rPr>
            <w:sz w:val="22"/>
            <w:szCs w:val="22"/>
            <w:lang w:val="en-GB"/>
          </w:rPr>
          <w:delText xml:space="preserve">AIS Shore Stations and Networking Aspects Related to </w:delText>
        </w:r>
      </w:del>
      <w:r w:rsidRPr="0048570D">
        <w:rPr>
          <w:sz w:val="22"/>
          <w:szCs w:val="22"/>
          <w:lang w:val="en-GB"/>
        </w:rPr>
        <w:t>the AIS Service;</w:t>
      </w:r>
    </w:p>
    <w:p w14:paraId="7CE873FA" w14:textId="77777777" w:rsidR="00AB0D66" w:rsidRPr="0048570D" w:rsidRDefault="00AB0D66" w:rsidP="00DC27A1">
      <w:pPr>
        <w:pStyle w:val="Default"/>
        <w:numPr>
          <w:ilvl w:val="0"/>
          <w:numId w:val="11"/>
          <w:numberingChange w:id="21"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7CB62691" w14:textId="77777777" w:rsidR="00AB0D66" w:rsidRPr="0048570D" w:rsidRDefault="00AB0D66" w:rsidP="00DC27A1">
      <w:pPr>
        <w:pStyle w:val="Default"/>
        <w:numPr>
          <w:ilvl w:val="0"/>
          <w:numId w:val="11"/>
          <w:numberingChange w:id="22"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72F2867A" w14:textId="77777777" w:rsidR="00AB0D66" w:rsidRDefault="00AB0D66" w:rsidP="00DC27A1">
      <w:pPr>
        <w:pStyle w:val="Default"/>
        <w:numPr>
          <w:ilvl w:val="0"/>
          <w:numId w:val="11"/>
          <w:numberingChange w:id="23"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5D1DF59F" w14:textId="77777777" w:rsidR="00767904" w:rsidRPr="0048570D" w:rsidDel="00767904" w:rsidRDefault="00767904" w:rsidP="00DC27A1">
      <w:pPr>
        <w:pStyle w:val="Default"/>
        <w:numPr>
          <w:ilvl w:val="0"/>
          <w:numId w:val="11"/>
          <w:numberingChange w:id="24" w:author="jac" w:date="2010-03-15T09:50:00Z" w:original=""/>
        </w:numPr>
        <w:jc w:val="both"/>
        <w:rPr>
          <w:del w:id="25" w:author="lighthouse" w:date="2011-10-19T18:20:00Z"/>
          <w:sz w:val="22"/>
          <w:szCs w:val="22"/>
          <w:lang w:val="en-GB"/>
        </w:rPr>
      </w:pPr>
      <w:ins w:id="26" w:author="lighthouse" w:date="2011-10-19T18:19:00Z">
        <w:r>
          <w:rPr>
            <w:rFonts w:hint="eastAsia"/>
            <w:sz w:val="22"/>
            <w:szCs w:val="22"/>
            <w:lang w:val="en-GB" w:eastAsia="ja-JP"/>
          </w:rPr>
          <w:t xml:space="preserve">Guideline </w:t>
        </w:r>
      </w:ins>
      <w:ins w:id="27" w:author="lighthouse" w:date="2011-10-19T18:21:00Z">
        <w:r>
          <w:rPr>
            <w:rFonts w:hint="eastAsia"/>
            <w:sz w:val="22"/>
            <w:szCs w:val="22"/>
            <w:lang w:val="en-GB" w:eastAsia="ja-JP"/>
          </w:rPr>
          <w:t>1081</w:t>
        </w:r>
      </w:ins>
      <w:ins w:id="28" w:author="lighthouse" w:date="2011-10-19T18:19:00Z">
        <w:r>
          <w:rPr>
            <w:rFonts w:hint="eastAsia"/>
            <w:sz w:val="22"/>
            <w:szCs w:val="22"/>
            <w:lang w:val="en-GB" w:eastAsia="ja-JP"/>
          </w:rPr>
          <w:t xml:space="preserve"> on Virtu</w:t>
        </w:r>
      </w:ins>
      <w:ins w:id="29" w:author="lighthouse" w:date="2011-10-19T18:20:00Z">
        <w:r>
          <w:rPr>
            <w:rFonts w:hint="eastAsia"/>
            <w:sz w:val="22"/>
            <w:szCs w:val="22"/>
            <w:lang w:val="en-GB" w:eastAsia="ja-JP"/>
          </w:rPr>
          <w:t>al Aids to Navigation</w:t>
        </w:r>
      </w:ins>
    </w:p>
    <w:commentRangeEnd w:id="18"/>
    <w:p w14:paraId="6164C5FA" w14:textId="77777777" w:rsidR="00FA10A7" w:rsidRPr="00FA10A7" w:rsidRDefault="000179CF" w:rsidP="00FA10A7">
      <w:pPr>
        <w:pStyle w:val="Default"/>
        <w:numPr>
          <w:ilvl w:val="0"/>
          <w:numId w:val="11"/>
        </w:numPr>
        <w:jc w:val="both"/>
        <w:rPr>
          <w:color w:val="auto"/>
          <w:sz w:val="22"/>
          <w:szCs w:val="22"/>
          <w:lang w:val="en-GB" w:eastAsia="ja-JP"/>
          <w:rPrChange w:id="30" w:author="lighthouse" w:date="2011-10-19T18:20:00Z">
            <w:rPr>
              <w:color w:val="auto"/>
              <w:sz w:val="22"/>
              <w:szCs w:val="22"/>
              <w:lang w:val="en-GB"/>
            </w:rPr>
          </w:rPrChange>
        </w:rPr>
        <w:pPrChange w:id="31" w:author="lighthouse" w:date="2011-10-19T18:20:00Z">
          <w:pPr>
            <w:pStyle w:val="Default"/>
            <w:jc w:val="both"/>
          </w:pPr>
        </w:pPrChange>
      </w:pPr>
      <w:r w:rsidRPr="000179CF">
        <w:rPr>
          <w:rStyle w:val="CommentReference"/>
          <w:color w:val="auto"/>
          <w:sz w:val="22"/>
          <w:szCs w:val="22"/>
          <w:lang w:val="en-GB" w:eastAsia="ja-JP"/>
          <w:rPrChange w:id="32" w:author="lighthouse" w:date="2011-10-19T18:20:00Z">
            <w:rPr>
              <w:rStyle w:val="CommentReference"/>
              <w:color w:val="auto"/>
              <w:lang w:val="en-GB" w:eastAsia="de-DE"/>
            </w:rPr>
          </w:rPrChange>
        </w:rPr>
        <w:commentReference w:id="18"/>
      </w:r>
    </w:p>
    <w:p w14:paraId="720BF344" w14:textId="77777777" w:rsidR="004171FB" w:rsidRDefault="004171FB" w:rsidP="00223450">
      <w:pPr>
        <w:pStyle w:val="Default"/>
        <w:spacing w:after="120"/>
        <w:ind w:left="360"/>
        <w:jc w:val="both"/>
        <w:rPr>
          <w:ins w:id="33" w:author="lighthouse" w:date="2012-04-25T23:51:00Z"/>
          <w:b/>
          <w:bCs/>
          <w:color w:val="auto"/>
          <w:sz w:val="22"/>
          <w:szCs w:val="22"/>
          <w:lang w:val="en-GB" w:eastAsia="ja-JP"/>
        </w:rPr>
      </w:pPr>
    </w:p>
    <w:p w14:paraId="4F8063AD" w14:textId="77777777" w:rsidR="00AB0D66" w:rsidRPr="0048570D" w:rsidRDefault="000179CF" w:rsidP="00223450">
      <w:pPr>
        <w:pStyle w:val="Default"/>
        <w:spacing w:after="120"/>
        <w:ind w:left="360"/>
        <w:jc w:val="both"/>
        <w:rPr>
          <w:color w:val="auto"/>
          <w:sz w:val="22"/>
          <w:szCs w:val="22"/>
          <w:lang w:val="en-GB"/>
        </w:rPr>
      </w:pPr>
      <w:r w:rsidRPr="000179CF">
        <w:rPr>
          <w:b/>
          <w:bCs/>
          <w:color w:val="auto"/>
          <w:sz w:val="22"/>
          <w:szCs w:val="22"/>
          <w:lang w:val="en-GB" w:eastAsia="ja-JP"/>
          <w:rPrChange w:id="34" w:author="lighthouse" w:date="2011-10-19T18:20:00Z">
            <w:rPr>
              <w:rFonts w:cs="Times New Roman"/>
              <w:b/>
              <w:bCs/>
              <w:color w:val="auto"/>
              <w:sz w:val="22"/>
              <w:szCs w:val="22"/>
              <w:lang w:val="en-GB"/>
            </w:rPr>
          </w:rPrChange>
        </w:rPr>
        <w:t xml:space="preserve">CONSIDERING </w:t>
      </w:r>
      <w:r w:rsidRPr="000179CF">
        <w:rPr>
          <w:color w:val="auto"/>
          <w:sz w:val="22"/>
          <w:szCs w:val="22"/>
          <w:lang w:val="en-GB" w:eastAsia="ja-JP"/>
          <w:rPrChange w:id="35"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ins w:id="36" w:author="lighthouse" w:date="2012-04-26T16:38:00Z">
        <w:r w:rsidR="002E6C0B">
          <w:rPr>
            <w:rFonts w:hint="eastAsia"/>
            <w:color w:val="auto"/>
            <w:sz w:val="22"/>
            <w:szCs w:val="22"/>
            <w:lang w:val="en-GB" w:eastAsia="ja-JP"/>
          </w:rPr>
          <w:t xml:space="preserve">IHO, </w:t>
        </w:r>
      </w:ins>
      <w:r w:rsidR="00AB0D66" w:rsidRPr="0048570D">
        <w:rPr>
          <w:color w:val="auto"/>
          <w:sz w:val="22"/>
          <w:szCs w:val="22"/>
          <w:lang w:val="en-GB"/>
        </w:rPr>
        <w:t>IEC and IALA;</w:t>
      </w:r>
    </w:p>
    <w:p w14:paraId="0B7CB3F3"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4A102B6C" w14:textId="77777777" w:rsidR="00AB0D66" w:rsidRPr="0048570D" w:rsidRDefault="00AB0D66" w:rsidP="00223450">
      <w:pPr>
        <w:pStyle w:val="Default"/>
        <w:jc w:val="both"/>
        <w:rPr>
          <w:sz w:val="22"/>
          <w:szCs w:val="22"/>
          <w:lang w:val="en-GB"/>
        </w:rPr>
      </w:pPr>
    </w:p>
    <w:p w14:paraId="695EA646"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6F1DB5AD" w14:textId="77777777" w:rsidR="00AB0D66" w:rsidRPr="0048570D" w:rsidRDefault="00AB0D66" w:rsidP="00223450">
      <w:pPr>
        <w:pStyle w:val="List1"/>
        <w:numPr>
          <w:numberingChange w:id="37"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61CF9D6A" w14:textId="77777777" w:rsidR="00AB0D66" w:rsidRDefault="00AB0D66" w:rsidP="00223450">
      <w:pPr>
        <w:pStyle w:val="List1"/>
        <w:numPr>
          <w:numberingChange w:id="38"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74D6D72D" w14:textId="77777777" w:rsidR="00AB0D66" w:rsidRPr="0048570D" w:rsidRDefault="00AB0D66" w:rsidP="00223450">
      <w:pPr>
        <w:pStyle w:val="List1"/>
        <w:numPr>
          <w:numberingChange w:id="39"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7109DA39" w14:textId="77777777" w:rsidR="00AB0D66" w:rsidRPr="0048570D" w:rsidRDefault="00AB0D66" w:rsidP="007925D9">
      <w:pPr>
        <w:pStyle w:val="Default"/>
        <w:rPr>
          <w:color w:val="auto"/>
          <w:sz w:val="22"/>
          <w:szCs w:val="22"/>
          <w:lang w:val="en-GB"/>
        </w:rPr>
      </w:pPr>
    </w:p>
    <w:p w14:paraId="2205A6BC" w14:textId="77777777" w:rsidR="00AB0D66" w:rsidRPr="0048570D" w:rsidRDefault="00AB0D66" w:rsidP="00946323">
      <w:pPr>
        <w:pStyle w:val="BlockText"/>
      </w:pPr>
      <w:r w:rsidRPr="0048570D">
        <w:br w:type="page"/>
      </w:r>
      <w:r w:rsidRPr="0048570D">
        <w:lastRenderedPageBreak/>
        <w:t>Table of Contents</w:t>
      </w:r>
    </w:p>
    <w:p w14:paraId="4DDA2EAC" w14:textId="77777777" w:rsidR="00A56939" w:rsidRPr="00FA1A1D" w:rsidRDefault="000179CF">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14:paraId="463D550D" w14:textId="77777777" w:rsidR="00A56939" w:rsidRPr="00FA1A1D" w:rsidRDefault="009B445A">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0179CF">
          <w:rPr>
            <w:noProof/>
            <w:webHidden/>
          </w:rPr>
          <w:fldChar w:fldCharType="begin"/>
        </w:r>
        <w:r w:rsidR="00A56939">
          <w:rPr>
            <w:noProof/>
            <w:webHidden/>
          </w:rPr>
          <w:instrText xml:space="preserve"> PAGEREF _Toc257185393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39F4A206" w14:textId="77777777" w:rsidR="00A56939" w:rsidRPr="00FA1A1D" w:rsidRDefault="009B445A">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0179CF">
          <w:rPr>
            <w:noProof/>
            <w:webHidden/>
          </w:rPr>
          <w:fldChar w:fldCharType="begin"/>
        </w:r>
        <w:r w:rsidR="00A56939">
          <w:rPr>
            <w:noProof/>
            <w:webHidden/>
          </w:rPr>
          <w:instrText xml:space="preserve"> PAGEREF _Toc257185394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8F892E6" w14:textId="77777777" w:rsidR="00A56939" w:rsidRPr="00FA1A1D" w:rsidRDefault="009B445A">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0179CF">
          <w:rPr>
            <w:noProof/>
            <w:webHidden/>
          </w:rPr>
          <w:fldChar w:fldCharType="begin"/>
        </w:r>
        <w:r w:rsidR="00A56939">
          <w:rPr>
            <w:noProof/>
            <w:webHidden/>
          </w:rPr>
          <w:instrText xml:space="preserve"> PAGEREF _Toc257185395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3286FC5" w14:textId="77777777" w:rsidR="00A56939" w:rsidRPr="00FA1A1D" w:rsidRDefault="009B445A">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0179CF">
          <w:rPr>
            <w:noProof/>
            <w:webHidden/>
          </w:rPr>
          <w:fldChar w:fldCharType="begin"/>
        </w:r>
        <w:r w:rsidR="00A56939">
          <w:rPr>
            <w:noProof/>
            <w:webHidden/>
          </w:rPr>
          <w:instrText xml:space="preserve"> PAGEREF _Toc257185396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154E042" w14:textId="77777777" w:rsidR="00A56939" w:rsidRPr="00FA1A1D" w:rsidRDefault="009B445A">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0179CF">
          <w:rPr>
            <w:noProof/>
            <w:webHidden/>
          </w:rPr>
          <w:fldChar w:fldCharType="begin"/>
        </w:r>
        <w:r w:rsidR="00A56939">
          <w:rPr>
            <w:noProof/>
            <w:webHidden/>
          </w:rPr>
          <w:instrText xml:space="preserve"> PAGEREF _Toc257185397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602C4261" w14:textId="77777777" w:rsidR="00A56939" w:rsidRPr="00FA1A1D" w:rsidRDefault="009B445A">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0179CF">
          <w:rPr>
            <w:noProof/>
            <w:webHidden/>
          </w:rPr>
          <w:fldChar w:fldCharType="begin"/>
        </w:r>
        <w:r w:rsidR="00A56939">
          <w:rPr>
            <w:noProof/>
            <w:webHidden/>
          </w:rPr>
          <w:instrText xml:space="preserve"> PAGEREF _Toc257185398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1CFB6D90" w14:textId="77777777" w:rsidR="00A56939" w:rsidRPr="00FA1A1D" w:rsidRDefault="009B445A">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0179CF">
          <w:rPr>
            <w:noProof/>
            <w:webHidden/>
          </w:rPr>
          <w:fldChar w:fldCharType="begin"/>
        </w:r>
        <w:r w:rsidR="00A56939">
          <w:rPr>
            <w:noProof/>
            <w:webHidden/>
          </w:rPr>
          <w:instrText xml:space="preserve"> PAGEREF _Toc257185399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74A6FD7C" w14:textId="77777777" w:rsidR="00A56939" w:rsidRPr="00FA1A1D" w:rsidRDefault="009B445A">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0179CF">
          <w:rPr>
            <w:noProof/>
            <w:webHidden/>
          </w:rPr>
          <w:fldChar w:fldCharType="begin"/>
        </w:r>
        <w:r w:rsidR="00A56939">
          <w:rPr>
            <w:noProof/>
            <w:webHidden/>
          </w:rPr>
          <w:instrText xml:space="preserve"> PAGEREF _Toc257185400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45576586" w14:textId="77777777" w:rsidR="00A56939" w:rsidRPr="00FA1A1D" w:rsidRDefault="009B445A">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0179CF">
          <w:rPr>
            <w:noProof/>
            <w:webHidden/>
          </w:rPr>
          <w:fldChar w:fldCharType="begin"/>
        </w:r>
        <w:r w:rsidR="00A56939">
          <w:rPr>
            <w:noProof/>
            <w:webHidden/>
          </w:rPr>
          <w:instrText xml:space="preserve"> PAGEREF _Toc257185401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44DE99AD" w14:textId="77777777" w:rsidR="00A56939" w:rsidRPr="00FA1A1D" w:rsidRDefault="009B445A">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0179CF">
          <w:rPr>
            <w:noProof/>
            <w:webHidden/>
          </w:rPr>
          <w:fldChar w:fldCharType="begin"/>
        </w:r>
        <w:r w:rsidR="00A56939">
          <w:rPr>
            <w:noProof/>
            <w:webHidden/>
          </w:rPr>
          <w:instrText xml:space="preserve"> PAGEREF _Toc257185402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2ABA4D14" w14:textId="77777777" w:rsidR="00A56939" w:rsidRPr="00FA1A1D" w:rsidRDefault="009B445A">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0179CF">
          <w:rPr>
            <w:noProof/>
            <w:webHidden/>
          </w:rPr>
          <w:fldChar w:fldCharType="begin"/>
        </w:r>
        <w:r w:rsidR="00A56939">
          <w:rPr>
            <w:noProof/>
            <w:webHidden/>
          </w:rPr>
          <w:instrText xml:space="preserve"> PAGEREF _Toc257185403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482BB9D4" w14:textId="77777777" w:rsidR="00A56939" w:rsidRPr="00FA1A1D" w:rsidRDefault="009B445A">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0179CF">
          <w:rPr>
            <w:noProof/>
            <w:webHidden/>
          </w:rPr>
          <w:fldChar w:fldCharType="begin"/>
        </w:r>
        <w:r w:rsidR="00A56939">
          <w:rPr>
            <w:noProof/>
            <w:webHidden/>
          </w:rPr>
          <w:instrText xml:space="preserve"> PAGEREF _Toc257185404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5084D162" w14:textId="77777777" w:rsidR="00A56939" w:rsidRPr="00FA1A1D" w:rsidRDefault="009B445A">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0179CF">
          <w:rPr>
            <w:noProof/>
            <w:webHidden/>
          </w:rPr>
          <w:fldChar w:fldCharType="begin"/>
        </w:r>
        <w:r w:rsidR="00A56939">
          <w:rPr>
            <w:noProof/>
            <w:webHidden/>
          </w:rPr>
          <w:instrText xml:space="preserve"> PAGEREF _Toc257185405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12616E80" w14:textId="77777777" w:rsidR="00AB0D66" w:rsidRPr="0048570D" w:rsidRDefault="000179CF" w:rsidP="002D4569">
      <w:pPr>
        <w:pStyle w:val="BodyText"/>
      </w:pPr>
      <w:r w:rsidRPr="0048570D">
        <w:rPr>
          <w:bCs/>
          <w:caps/>
        </w:rPr>
        <w:fldChar w:fldCharType="end"/>
      </w:r>
    </w:p>
    <w:p w14:paraId="3ED8EC6E"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22F32030" w14:textId="77777777" w:rsidR="00AB0D66" w:rsidRPr="0048570D" w:rsidRDefault="00AB0D66" w:rsidP="00985597">
      <w:pPr>
        <w:pStyle w:val="BodyText"/>
        <w:jc w:val="center"/>
        <w:rPr>
          <w:b/>
          <w:sz w:val="32"/>
          <w:szCs w:val="32"/>
        </w:rPr>
      </w:pPr>
      <w:r w:rsidRPr="0048570D">
        <w:rPr>
          <w:b/>
          <w:sz w:val="32"/>
          <w:szCs w:val="32"/>
        </w:rPr>
        <w:t>Virtual Aids to Navigation</w:t>
      </w:r>
    </w:p>
    <w:p w14:paraId="64269E50" w14:textId="77777777" w:rsidR="00AB0D66" w:rsidRPr="0048570D" w:rsidRDefault="00AB0D66" w:rsidP="00DC27A1">
      <w:pPr>
        <w:pStyle w:val="Heading1"/>
        <w:numPr>
          <w:ilvl w:val="0"/>
          <w:numId w:val="7"/>
        </w:numPr>
      </w:pPr>
      <w:bookmarkStart w:id="40" w:name="_Toc216489705"/>
      <w:bookmarkStart w:id="41" w:name="_Toc257185392"/>
      <w:r w:rsidRPr="0048570D">
        <w:t>Introduction</w:t>
      </w:r>
      <w:bookmarkEnd w:id="40"/>
      <w:bookmarkEnd w:id="41"/>
    </w:p>
    <w:p w14:paraId="38944AD7"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2C07E389"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14:paraId="45B0D8E9" w14:textId="77777777" w:rsidR="00AB0D66" w:rsidRPr="0048570D" w:rsidRDefault="00AB0D66" w:rsidP="00DC27A1">
      <w:pPr>
        <w:pStyle w:val="Heading1"/>
        <w:numPr>
          <w:ilvl w:val="0"/>
          <w:numId w:val="7"/>
        </w:numPr>
      </w:pPr>
      <w:bookmarkStart w:id="42" w:name="_Toc257185393"/>
      <w:r w:rsidRPr="0048570D">
        <w:t>Definition</w:t>
      </w:r>
      <w:bookmarkEnd w:id="42"/>
    </w:p>
    <w:p w14:paraId="2C7E29D4" w14:textId="77777777" w:rsidR="00AB0D66" w:rsidRPr="0048570D" w:rsidRDefault="00AB0D66" w:rsidP="00DC27A1">
      <w:pPr>
        <w:pStyle w:val="Heading2"/>
        <w:numPr>
          <w:ilvl w:val="1"/>
          <w:numId w:val="7"/>
        </w:numPr>
        <w:rPr>
          <w:lang w:eastAsia="de-DE"/>
        </w:rPr>
      </w:pPr>
      <w:bookmarkStart w:id="43" w:name="_Toc257185394"/>
      <w:r w:rsidRPr="0048570D">
        <w:rPr>
          <w:lang w:eastAsia="de-DE"/>
        </w:rPr>
        <w:t>Definition</w:t>
      </w:r>
      <w:bookmarkEnd w:id="43"/>
    </w:p>
    <w:p w14:paraId="7F1772EB" w14:textId="77777777"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44" w:author="lighthouse" w:date="2011-10-19T19:15:00Z">
        <w:r w:rsidR="00632C5F">
          <w:rPr>
            <w:rFonts w:hint="eastAsia"/>
            <w:lang w:eastAsia="ja-JP"/>
          </w:rPr>
          <w:t xml:space="preserve"> after approval of a </w:t>
        </w:r>
      </w:ins>
      <w:ins w:id="45" w:author="lighthouse" w:date="2011-10-19T19:16:00Z">
        <w:r w:rsidR="00632C5F">
          <w:rPr>
            <w:rFonts w:hint="eastAsia"/>
            <w:lang w:eastAsia="ja-JP"/>
          </w:rPr>
          <w:t xml:space="preserve">national </w:t>
        </w:r>
      </w:ins>
      <w:ins w:id="46" w:author="lighthouse" w:date="2011-10-19T19:15:00Z">
        <w:r w:rsidR="00632C5F">
          <w:rPr>
            <w:rFonts w:hint="eastAsia"/>
            <w:lang w:eastAsia="ja-JP"/>
          </w:rPr>
          <w:t>competent</w:t>
        </w:r>
      </w:ins>
      <w:ins w:id="47" w:author="lighthouse" w:date="2011-10-19T19:16:00Z">
        <w:r w:rsidR="00632C5F">
          <w:rPr>
            <w:rFonts w:hint="eastAsia"/>
            <w:lang w:eastAsia="ja-JP"/>
          </w:rPr>
          <w:t xml:space="preserve"> authority</w:t>
        </w:r>
      </w:ins>
      <w:r w:rsidRPr="0048570D">
        <w:rPr>
          <w:lang w:eastAsia="de-DE"/>
        </w:rPr>
        <w:t>.</w:t>
      </w:r>
    </w:p>
    <w:p w14:paraId="41A09775" w14:textId="77777777" w:rsidR="00AB0D66" w:rsidRPr="0048570D" w:rsidRDefault="00AB0D66" w:rsidP="00DC27A1">
      <w:pPr>
        <w:pStyle w:val="Heading2"/>
        <w:numPr>
          <w:ilvl w:val="1"/>
          <w:numId w:val="7"/>
        </w:numPr>
        <w:rPr>
          <w:lang w:eastAsia="de-DE"/>
        </w:rPr>
      </w:pPr>
      <w:bookmarkStart w:id="48" w:name="_Toc257185395"/>
      <w:r w:rsidRPr="0048570D">
        <w:rPr>
          <w:lang w:eastAsia="de-DE"/>
        </w:rPr>
        <w:t>Amplification</w:t>
      </w:r>
      <w:bookmarkEnd w:id="48"/>
    </w:p>
    <w:p w14:paraId="48DF4788" w14:textId="77777777"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38C8190E" w14:textId="77777777" w:rsidR="00AB0D66" w:rsidRPr="0048570D" w:rsidRDefault="00AB0D66" w:rsidP="00223450">
      <w:pPr>
        <w:pStyle w:val="BodyText"/>
      </w:pPr>
      <w:r w:rsidRPr="0048570D">
        <w:t>They may be used to represent a line, area, position or other form that may be displayed graphically.</w:t>
      </w:r>
    </w:p>
    <w:p w14:paraId="6F75F018"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49" w:author="lighthouse" w:date="2011-10-19T19:30:00Z">
        <w:r w:rsidR="00337586">
          <w:rPr>
            <w:rFonts w:hint="eastAsia"/>
            <w:lang w:eastAsia="ja-JP"/>
          </w:rPr>
          <w:t xml:space="preserve">  </w:t>
        </w:r>
      </w:ins>
      <w:ins w:id="50" w:author="lighthouse" w:date="2012-04-26T16:25:00Z">
        <w:r w:rsidR="00DF7D42">
          <w:rPr>
            <w:rFonts w:hint="eastAsia"/>
            <w:lang w:eastAsia="ja-JP"/>
          </w:rPr>
          <w:t>There are two application</w:t>
        </w:r>
      </w:ins>
      <w:ins w:id="51" w:author="lighthouse" w:date="2012-04-26T16:33:00Z">
        <w:r w:rsidR="002F2862">
          <w:rPr>
            <w:rFonts w:hint="eastAsia"/>
            <w:lang w:eastAsia="ja-JP"/>
          </w:rPr>
          <w:t>s</w:t>
        </w:r>
      </w:ins>
      <w:ins w:id="52" w:author="lighthouse" w:date="2012-04-26T16:25:00Z">
        <w:r w:rsidR="00DF7D42">
          <w:rPr>
            <w:rFonts w:hint="eastAsia"/>
            <w:lang w:eastAsia="ja-JP"/>
          </w:rPr>
          <w:t xml:space="preserve"> of virtual AtoN, temporary and permanently.  </w:t>
        </w:r>
      </w:ins>
      <w:ins w:id="53" w:author="lighthouse" w:date="2011-10-19T19:30:00Z">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ins>
      <w:ins w:id="54" w:author="lighthouse" w:date="2012-04-26T16:33:00Z">
        <w:r w:rsidR="002F2862">
          <w:rPr>
            <w:rFonts w:hint="eastAsia"/>
            <w:lang w:eastAsia="ja-JP"/>
          </w:rPr>
          <w:t xml:space="preserve"> and </w:t>
        </w:r>
      </w:ins>
      <w:ins w:id="55" w:author="lighthouse" w:date="2011-10-19T19:30:00Z">
        <w:r w:rsidR="00337586">
          <w:t xml:space="preserve">be shown on the relevant nautical </w:t>
        </w:r>
      </w:ins>
      <w:ins w:id="56" w:author="lighthouse" w:date="2012-04-26T16:26:00Z">
        <w:r w:rsidR="00DF7D42">
          <w:rPr>
            <w:rFonts w:hint="eastAsia"/>
            <w:lang w:eastAsia="ja-JP"/>
          </w:rPr>
          <w:t xml:space="preserve">paper </w:t>
        </w:r>
      </w:ins>
      <w:ins w:id="57" w:author="lighthouse" w:date="2011-10-19T19:30:00Z">
        <w:r w:rsidR="00337586">
          <w:t>chart</w:t>
        </w:r>
      </w:ins>
      <w:ins w:id="58" w:author="lighthouse" w:date="2012-04-26T16:26:00Z">
        <w:r w:rsidR="00DF7D42">
          <w:rPr>
            <w:rFonts w:hint="eastAsia"/>
            <w:lang w:eastAsia="ja-JP"/>
          </w:rPr>
          <w:t xml:space="preserve">, ENC and other relevant </w:t>
        </w:r>
        <w:r w:rsidR="002F2862">
          <w:rPr>
            <w:rFonts w:hint="eastAsia"/>
            <w:lang w:eastAsia="ja-JP"/>
          </w:rPr>
          <w:t>nautical publications</w:t>
        </w:r>
      </w:ins>
      <w:ins w:id="59" w:author="lighthouse" w:date="2011-10-19T19:30:00Z">
        <w:r w:rsidR="00337586">
          <w:t xml:space="preserve"> in due course</w:t>
        </w:r>
        <w:r w:rsidR="00337586">
          <w:rPr>
            <w:rFonts w:hint="eastAsia"/>
            <w:lang w:eastAsia="ja-JP"/>
          </w:rPr>
          <w:t>.</w:t>
        </w:r>
      </w:ins>
    </w:p>
    <w:p w14:paraId="1A88C9E6" w14:textId="77777777" w:rsidR="00071B70" w:rsidDel="00166F8A" w:rsidRDefault="00071B70" w:rsidP="00223450">
      <w:pPr>
        <w:pStyle w:val="BodyText"/>
        <w:rPr>
          <w:del w:id="60" w:author="lighthouse" w:date="2012-04-26T17:18:00Z"/>
          <w:lang w:eastAsia="ja-JP"/>
        </w:rPr>
      </w:pPr>
      <w:del w:id="61" w:author="lighthouse" w:date="2012-04-26T16:24:00Z">
        <w:r w:rsidDel="00DF7D42">
          <w:rPr>
            <w:rFonts w:hint="eastAsia"/>
            <w:lang w:eastAsia="ja-JP"/>
          </w:rPr>
          <w:delText>There are two application of virtual AtoN, temporary and p</w:delText>
        </w:r>
      </w:del>
      <w:del w:id="62" w:author="lighthouse" w:date="2011-10-19T19:57:00Z">
        <w:r w:rsidDel="00EC30A1">
          <w:rPr>
            <w:rFonts w:hint="eastAsia"/>
            <w:lang w:eastAsia="ja-JP"/>
          </w:rPr>
          <w:delText>a</w:delText>
        </w:r>
      </w:del>
      <w:del w:id="63" w:author="lighthouse" w:date="2012-04-26T16:24:00Z">
        <w:r w:rsidDel="00DF7D42">
          <w:rPr>
            <w:rFonts w:hint="eastAsia"/>
            <w:lang w:eastAsia="ja-JP"/>
          </w:rPr>
          <w:delText>ermanently.</w:delText>
        </w:r>
      </w:del>
    </w:p>
    <w:p w14:paraId="0CB635BA" w14:textId="77777777" w:rsidR="008843C0" w:rsidRPr="0048570D" w:rsidRDefault="008843C0" w:rsidP="008F0A0D">
      <w:pPr>
        <w:pStyle w:val="BodyText"/>
        <w:rPr>
          <w:lang w:eastAsia="ja-JP"/>
        </w:rPr>
      </w:pPr>
      <w:ins w:id="64" w:author="lighthouse" w:date="2011-10-19T19:06:00Z">
        <w:r>
          <w:rPr>
            <w:rFonts w:hint="eastAsia"/>
            <w:lang w:eastAsia="ja-JP"/>
          </w:rPr>
          <w:t>The information from v</w:t>
        </w:r>
      </w:ins>
      <w:ins w:id="65" w:author="lighthouse" w:date="2011-10-19T19:05:00Z">
        <w:r>
          <w:rPr>
            <w:lang w:eastAsia="ja-JP"/>
          </w:rPr>
          <w:t>irtual</w:t>
        </w:r>
        <w:r>
          <w:rPr>
            <w:rFonts w:hint="eastAsia"/>
            <w:lang w:eastAsia="ja-JP"/>
          </w:rPr>
          <w:t xml:space="preserve"> AtoN should be </w:t>
        </w:r>
      </w:ins>
      <w:proofErr w:type="gramStart"/>
      <w:ins w:id="66" w:author="lighthouse" w:date="2011-10-19T19:06:00Z">
        <w:r>
          <w:rPr>
            <w:rFonts w:hint="eastAsia"/>
            <w:lang w:eastAsia="ja-JP"/>
          </w:rPr>
          <w:t xml:space="preserve">considered </w:t>
        </w:r>
      </w:ins>
      <w:ins w:id="67" w:author="lighthouse" w:date="2011-10-19T19:05:00Z">
        <w:r>
          <w:rPr>
            <w:rFonts w:hint="eastAsia"/>
            <w:lang w:eastAsia="ja-JP"/>
          </w:rPr>
          <w:t xml:space="preserve"> </w:t>
        </w:r>
      </w:ins>
      <w:ins w:id="68" w:author="lighthouse" w:date="2011-10-19T19:33:00Z">
        <w:r w:rsidR="00337586">
          <w:rPr>
            <w:rFonts w:hint="eastAsia"/>
            <w:lang w:eastAsia="ja-JP"/>
          </w:rPr>
          <w:t>as</w:t>
        </w:r>
        <w:proofErr w:type="gramEnd"/>
        <w:r w:rsidR="00337586">
          <w:rPr>
            <w:rFonts w:hint="eastAsia"/>
            <w:lang w:eastAsia="ja-JP"/>
          </w:rPr>
          <w:t xml:space="preserve"> same as real AtoN.</w:t>
        </w:r>
      </w:ins>
    </w:p>
    <w:p w14:paraId="4537EAC0" w14:textId="77777777" w:rsidR="00AB0D66" w:rsidRPr="0048570D" w:rsidRDefault="00AB0D66" w:rsidP="00DC27A1">
      <w:pPr>
        <w:pStyle w:val="Heading1"/>
        <w:numPr>
          <w:ilvl w:val="0"/>
          <w:numId w:val="7"/>
        </w:numPr>
      </w:pPr>
      <w:bookmarkStart w:id="69" w:name="_Toc216489709"/>
      <w:bookmarkStart w:id="70" w:name="_Toc257185396"/>
      <w:r w:rsidRPr="0048570D">
        <w:t>Background</w:t>
      </w:r>
      <w:bookmarkEnd w:id="69"/>
      <w:bookmarkEnd w:id="70"/>
    </w:p>
    <w:p w14:paraId="0D359AD9" w14:textId="77777777" w:rsidR="00AB0D66" w:rsidRPr="0048570D" w:rsidRDefault="00AB0D66" w:rsidP="00223450">
      <w:pPr>
        <w:pStyle w:val="BodyText"/>
        <w:rPr>
          <w:sz w:val="24"/>
          <w:lang w:eastAsia="de-DE"/>
        </w:rPr>
      </w:pPr>
      <w:commentRangeStart w:id="71"/>
      <w:r w:rsidRPr="0048570D">
        <w:rPr>
          <w:sz w:val="24"/>
          <w:lang w:eastAsia="de-DE"/>
        </w:rPr>
        <w:t xml:space="preserve">AIS </w:t>
      </w:r>
      <w:r>
        <w:rPr>
          <w:sz w:val="24"/>
          <w:lang w:eastAsia="de-DE"/>
        </w:rPr>
        <w:t xml:space="preserve">(Automatic Identification System) </w:t>
      </w:r>
      <w:proofErr w:type="gramStart"/>
      <w:r w:rsidRPr="0048570D">
        <w:rPr>
          <w:sz w:val="24"/>
          <w:lang w:eastAsia="de-DE"/>
        </w:rPr>
        <w:t>i</w:t>
      </w:r>
      <w:r w:rsidRPr="0048570D">
        <w:t>s</w:t>
      </w:r>
      <w:proofErr w:type="gramEnd"/>
      <w:r w:rsidRPr="0048570D">
        <w:t xml:space="preserve">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14:paraId="5C823B2A" w14:textId="77777777"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14:paraId="0B24AD47" w14:textId="77777777" w:rsidR="00AB0D66" w:rsidRPr="0048570D" w:rsidRDefault="0005699A" w:rsidP="00DC27A1">
      <w:pPr>
        <w:pStyle w:val="Heading2"/>
        <w:numPr>
          <w:ilvl w:val="1"/>
          <w:numId w:val="7"/>
        </w:numPr>
        <w:rPr>
          <w:rFonts w:cs="Arial"/>
          <w:color w:val="000000"/>
          <w:szCs w:val="22"/>
          <w:lang w:eastAsia="en-AU"/>
        </w:rPr>
      </w:pPr>
      <w:bookmarkStart w:id="72" w:name="_Toc257185397"/>
      <w:commentRangeEnd w:id="71"/>
      <w:r>
        <w:rPr>
          <w:rStyle w:val="CommentReference"/>
          <w:b w:val="0"/>
          <w:lang w:eastAsia="de-DE"/>
        </w:rPr>
        <w:commentReference w:id="71"/>
      </w:r>
      <w:r w:rsidR="00AB0D66" w:rsidRPr="0048570D">
        <w:rPr>
          <w:rFonts w:cs="Arial"/>
          <w:color w:val="000000"/>
          <w:szCs w:val="22"/>
          <w:lang w:eastAsia="en-AU"/>
        </w:rPr>
        <w:t xml:space="preserve">Real and Synthetic AIS </w:t>
      </w:r>
      <w:proofErr w:type="spellStart"/>
      <w:r w:rsidR="00AB0D66" w:rsidRPr="0048570D">
        <w:rPr>
          <w:rFonts w:cs="Arial"/>
          <w:color w:val="000000"/>
          <w:szCs w:val="22"/>
          <w:lang w:eastAsia="en-AU"/>
        </w:rPr>
        <w:t>AtoNs</w:t>
      </w:r>
      <w:bookmarkEnd w:id="72"/>
      <w:proofErr w:type="spellEnd"/>
    </w:p>
    <w:p w14:paraId="1918294E" w14:textId="77777777" w:rsidR="00AB0D66" w:rsidRPr="004171FB" w:rsidRDefault="00AB0D66" w:rsidP="00223450">
      <w:pPr>
        <w:pStyle w:val="BodyText"/>
        <w:rPr>
          <w:rFonts w:eastAsiaTheme="minorEastAsia"/>
          <w:lang w:eastAsia="ja-JP"/>
          <w:rPrChange w:id="73" w:author="lighthouse" w:date="2012-04-25T23:56:00Z">
            <w:rPr>
              <w:lang w:eastAsia="ja-JP"/>
            </w:rPr>
          </w:rPrChange>
        </w:rPr>
      </w:pPr>
      <w:r w:rsidRPr="0048570D">
        <w:rPr>
          <w:lang w:eastAsia="en-AU"/>
        </w:rPr>
        <w:t>A ‘Real’ AIS AtoN Station is a physical aid to navigation fitted with an AIS device.</w:t>
      </w:r>
      <w:ins w:id="74" w:author="lighthouse" w:date="2012-04-25T23:53:00Z">
        <w:r w:rsidR="004171FB">
          <w:rPr>
            <w:rFonts w:hint="eastAsia"/>
            <w:lang w:eastAsia="ja-JP"/>
          </w:rPr>
          <w:t xml:space="preserve"> </w:t>
        </w:r>
      </w:ins>
      <w:ins w:id="75" w:author="lighthouse" w:date="2012-04-25T23:56:00Z">
        <w:r w:rsidR="004171FB">
          <w:rPr>
            <w:rFonts w:hint="eastAsia"/>
            <w:lang w:eastAsia="ja-JP"/>
          </w:rPr>
          <w:t xml:space="preserve"> </w:t>
        </w:r>
      </w:ins>
      <w:ins w:id="76" w:author="lighthouse" w:date="2012-04-26T16:01:00Z">
        <w:r w:rsidR="00E51190">
          <w:rPr>
            <w:rFonts w:hint="eastAsia"/>
            <w:lang w:eastAsia="ja-JP"/>
          </w:rPr>
          <w:t xml:space="preserve">When it is not appropriate to fit AIS on an AtoN, the </w:t>
        </w:r>
      </w:ins>
      <w:ins w:id="77" w:author="lighthouse" w:date="2012-04-26T16:02:00Z">
        <w:r w:rsidR="00E51190">
          <w:rPr>
            <w:lang w:eastAsia="ja-JP"/>
          </w:rPr>
          <w:t>‘</w:t>
        </w:r>
        <w:r w:rsidR="00E51190">
          <w:rPr>
            <w:rFonts w:hint="eastAsia"/>
            <w:lang w:eastAsia="ja-JP"/>
          </w:rPr>
          <w:t>Synthetic</w:t>
        </w:r>
        <w:r w:rsidR="00E51190">
          <w:rPr>
            <w:lang w:eastAsia="ja-JP"/>
          </w:rPr>
          <w:t>’</w:t>
        </w:r>
        <w:r w:rsidR="00E51190">
          <w:rPr>
            <w:rFonts w:hint="eastAsia"/>
            <w:lang w:eastAsia="ja-JP"/>
          </w:rPr>
          <w:t xml:space="preserve"> approach may be taken.  </w:t>
        </w:r>
      </w:ins>
      <w:ins w:id="78" w:author="lighthouse" w:date="2012-04-25T23:55:00Z">
        <w:r w:rsidR="004171FB" w:rsidRPr="00640638">
          <w:rPr>
            <w:rFonts w:eastAsia="Times New Roman"/>
          </w:rPr>
          <w:t xml:space="preserve">A Synthetic AIS-AtoN is where </w:t>
        </w:r>
      </w:ins>
      <w:ins w:id="79" w:author="lighthouse" w:date="2012-04-26T16:02:00Z">
        <w:r w:rsidR="00E51190">
          <w:rPr>
            <w:rFonts w:eastAsiaTheme="minorEastAsia" w:hint="eastAsia"/>
            <w:lang w:eastAsia="ja-JP"/>
          </w:rPr>
          <w:t xml:space="preserve">the </w:t>
        </w:r>
      </w:ins>
      <w:ins w:id="80" w:author="lighthouse" w:date="2012-04-25T23:56:00Z">
        <w:r w:rsidR="004171FB">
          <w:rPr>
            <w:rFonts w:eastAsiaTheme="minorEastAsia" w:hint="eastAsia"/>
            <w:lang w:eastAsia="ja-JP"/>
          </w:rPr>
          <w:t>AtoN information</w:t>
        </w:r>
      </w:ins>
      <w:ins w:id="81" w:author="lighthouse" w:date="2012-04-25T23:55:00Z">
        <w:r w:rsidR="004171FB" w:rsidRPr="00640638">
          <w:rPr>
            <w:rFonts w:eastAsia="Times New Roman"/>
          </w:rPr>
          <w:t xml:space="preserve"> is transmitted from an AIS station located remotely from the AtoN</w:t>
        </w:r>
      </w:ins>
      <w:ins w:id="82" w:author="lighthouse" w:date="2012-04-25T23:56:00Z">
        <w:r w:rsidR="004171FB">
          <w:rPr>
            <w:rFonts w:eastAsiaTheme="minorEastAsia" w:hint="eastAsia"/>
            <w:lang w:eastAsia="ja-JP"/>
          </w:rPr>
          <w:t>.</w:t>
        </w:r>
      </w:ins>
    </w:p>
    <w:p w14:paraId="4EF544C4" w14:textId="77777777" w:rsidR="00AB0D66" w:rsidRPr="0048570D" w:rsidDel="004171FB" w:rsidRDefault="00AB0D66" w:rsidP="00223450">
      <w:pPr>
        <w:pStyle w:val="BodyText"/>
        <w:rPr>
          <w:del w:id="83" w:author="lighthouse" w:date="2012-04-25T23:57:00Z"/>
          <w:lang w:eastAsia="en-AU"/>
        </w:rPr>
      </w:pPr>
      <w:del w:id="84" w:author="lighthouse" w:date="2012-04-25T23:57:00Z">
        <w:r w:rsidRPr="0048570D" w:rsidDel="004171FB">
          <w:rPr>
            <w:lang w:eastAsia="en-AU"/>
          </w:rPr>
          <w:delText xml:space="preserve">For practical or economic reasons it may not be appropriate to fit an AIS to an AtoN. </w:delText>
        </w:r>
        <w:r w:rsidDel="004171FB">
          <w:rPr>
            <w:lang w:eastAsia="en-AU"/>
          </w:rPr>
          <w:delText xml:space="preserve"> </w:delText>
        </w:r>
        <w:r w:rsidRPr="0048570D" w:rsidDel="004171FB">
          <w:rPr>
            <w:lang w:eastAsia="en-AU"/>
          </w:rPr>
          <w:delText xml:space="preserve">In this case, the ‘Synthetic’ AIS approach may be taken. </w:delText>
        </w:r>
        <w:r w:rsidDel="004171FB">
          <w:rPr>
            <w:lang w:eastAsia="en-AU"/>
          </w:rPr>
          <w:delText xml:space="preserve"> </w:delText>
        </w:r>
        <w:r w:rsidRPr="0048570D" w:rsidDel="004171FB">
          <w:rPr>
            <w:lang w:eastAsia="en-AU"/>
          </w:rPr>
          <w:delText>There are two types of synthetic AIS AtoN, ‘Monitored’ and ‘Predicted’.</w:delText>
        </w:r>
      </w:del>
    </w:p>
    <w:p w14:paraId="325BEC38" w14:textId="77777777" w:rsidR="00AB0D66" w:rsidRPr="0048570D" w:rsidDel="004171FB" w:rsidRDefault="00AB0D66" w:rsidP="0048570D">
      <w:pPr>
        <w:pStyle w:val="Bullet1"/>
        <w:numPr>
          <w:numberingChange w:id="85" w:author="jac" w:date="2010-03-15T09:50:00Z" w:original=""/>
        </w:numPr>
        <w:rPr>
          <w:del w:id="86" w:author="lighthouse" w:date="2012-04-25T23:57:00Z"/>
          <w:color w:val="000000"/>
          <w:lang w:val="en-GB"/>
        </w:rPr>
      </w:pPr>
      <w:del w:id="87" w:author="lighthouse" w:date="2012-04-25T23:57:00Z">
        <w:r w:rsidRPr="0048570D" w:rsidDel="004171FB">
          <w:rPr>
            <w:lang w:val="en-GB"/>
          </w:rPr>
          <w:delText>A ‘Monitored Synthetic AIS AtoN’ is transmitted from an AIS Station that is located remotely.  The AtoN physically exists and there is a communication link between the AIS Station and the AtoN.  The communication between the AtoN and AIS shall confirm the location and status of the AtoN.</w:delText>
        </w:r>
      </w:del>
    </w:p>
    <w:p w14:paraId="0B81F218" w14:textId="77777777" w:rsidR="00AB0D66" w:rsidRPr="0048570D" w:rsidDel="004171FB" w:rsidRDefault="00AB0D66" w:rsidP="0048570D">
      <w:pPr>
        <w:pStyle w:val="Bullet1"/>
        <w:numPr>
          <w:numberingChange w:id="88" w:author="jac" w:date="2010-03-15T09:50:00Z" w:original=""/>
        </w:numPr>
        <w:rPr>
          <w:del w:id="89" w:author="lighthouse" w:date="2012-04-25T23:57:00Z"/>
          <w:lang w:val="en-GB"/>
        </w:rPr>
      </w:pPr>
      <w:del w:id="90" w:author="lighthouse" w:date="2012-04-25T23:57:00Z">
        <w:r w:rsidRPr="0048570D" w:rsidDel="004171FB">
          <w:rPr>
            <w:lang w:val="en-GB"/>
          </w:rPr>
          <w:delText>A ‘Predicted Synthetic AIS AtoN’ is transmitted from an AIS Station that is located remotely.  The AtoN physically exists but the AtoN is not monitored to confirm its location or status.</w:delText>
        </w:r>
        <w:r w:rsidDel="004171FB">
          <w:rPr>
            <w:lang w:val="en-GB"/>
          </w:rPr>
          <w:delText xml:space="preserve">  Predicted Synthetic AIS AtoN should not be used for floating aids to navigation.</w:delText>
        </w:r>
      </w:del>
    </w:p>
    <w:p w14:paraId="13313CB7" w14:textId="77777777" w:rsidR="00AB0D66" w:rsidRPr="0048570D" w:rsidRDefault="00AB0D66" w:rsidP="00DC27A1">
      <w:pPr>
        <w:pStyle w:val="Heading2"/>
        <w:numPr>
          <w:ilvl w:val="1"/>
          <w:numId w:val="7"/>
        </w:numPr>
        <w:rPr>
          <w:rFonts w:cs="Arial"/>
          <w:color w:val="000000"/>
          <w:szCs w:val="22"/>
          <w:lang w:eastAsia="en-AU"/>
        </w:rPr>
      </w:pPr>
      <w:bookmarkStart w:id="91" w:name="_Toc257185398"/>
      <w:r w:rsidRPr="0048570D">
        <w:rPr>
          <w:rFonts w:cs="Arial"/>
          <w:color w:val="000000"/>
          <w:szCs w:val="22"/>
          <w:lang w:eastAsia="en-AU"/>
        </w:rPr>
        <w:t>Virtual AIS AtoN</w:t>
      </w:r>
      <w:bookmarkEnd w:id="91"/>
    </w:p>
    <w:p w14:paraId="62F30295" w14:textId="77777777"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 xml:space="preserve">A nearby base station or </w:t>
      </w:r>
      <w:r w:rsidRPr="0048570D">
        <w:rPr>
          <w:rFonts w:cs="Arial"/>
          <w:color w:val="000000"/>
          <w:lang w:eastAsia="en-AU"/>
        </w:rPr>
        <w:lastRenderedPageBreak/>
        <w:t>AtoN station could broadcast this message.  The AIS message will clearly identify this as a Virtual AIS AtoN.</w:t>
      </w:r>
    </w:p>
    <w:p w14:paraId="1FB7009F" w14:textId="77777777" w:rsidR="00AB0D66" w:rsidRPr="0048570D" w:rsidRDefault="00AB0D66" w:rsidP="00DC27A1">
      <w:pPr>
        <w:pStyle w:val="Heading1"/>
        <w:numPr>
          <w:ilvl w:val="0"/>
          <w:numId w:val="7"/>
        </w:numPr>
      </w:pPr>
      <w:bookmarkStart w:id="92" w:name="_Toc257185399"/>
      <w:bookmarkStart w:id="93" w:name="_Toc216489712"/>
      <w:r w:rsidRPr="0048570D">
        <w:t>Purpose</w:t>
      </w:r>
      <w:bookmarkEnd w:id="92"/>
    </w:p>
    <w:p w14:paraId="4A9F9C38" w14:textId="77777777" w:rsidR="00AB0D66" w:rsidRPr="0048570D" w:rsidRDefault="00AB0D66" w:rsidP="00223450">
      <w:pPr>
        <w:pStyle w:val="BodyText"/>
      </w:pPr>
      <w:r w:rsidRPr="0048570D">
        <w:t>The purpose of this Recommendation is to encourage National Members and administrations to consider the value and uses of virtual aids to navigation.</w:t>
      </w:r>
    </w:p>
    <w:p w14:paraId="6838DC9E" w14:textId="77777777" w:rsidR="00AB0D66" w:rsidRPr="0048570D" w:rsidRDefault="00AB0D66" w:rsidP="00DC27A1">
      <w:pPr>
        <w:pStyle w:val="Heading1"/>
        <w:numPr>
          <w:ilvl w:val="0"/>
          <w:numId w:val="7"/>
        </w:numPr>
      </w:pPr>
      <w:bookmarkStart w:id="94" w:name="_Toc257185400"/>
      <w:r w:rsidRPr="0048570D">
        <w:t>application of virtual aids to navigation</w:t>
      </w:r>
      <w:bookmarkEnd w:id="94"/>
    </w:p>
    <w:p w14:paraId="68749627" w14:textId="77777777"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mark specific locations such as beacons or buoys</w:t>
      </w:r>
      <w:del w:id="95" w:author="lighthouse" w:date="2012-04-25T23:58:00Z">
        <w:r w:rsidRPr="0048570D" w:rsidDel="004171FB">
          <w:delText xml:space="preserve"> do</w:delText>
        </w:r>
      </w:del>
      <w:r w:rsidRPr="0048570D">
        <w:t xml:space="preserve">, but also to mark lines, areas and other forms.  They are not intended to replace physical aids to navigation.  </w:t>
      </w:r>
      <w:commentRangeStart w:id="96"/>
      <w:r w:rsidRPr="0048570D">
        <w:t>However, they may be used to complement or supplement existing marks to improve the safety of navigation.</w:t>
      </w:r>
      <w:commentRangeEnd w:id="96"/>
      <w:r w:rsidR="00E470DE">
        <w:rPr>
          <w:rStyle w:val="CommentReference"/>
          <w:lang w:eastAsia="de-DE"/>
        </w:rPr>
        <w:commentReference w:id="96"/>
      </w:r>
    </w:p>
    <w:p w14:paraId="5BB14091" w14:textId="77777777" w:rsidR="00AB0D66" w:rsidRPr="0048570D" w:rsidRDefault="00AB0D66" w:rsidP="00223450">
      <w:pPr>
        <w:pStyle w:val="BodyText"/>
      </w:pPr>
      <w:r>
        <w:rPr>
          <w:lang w:eastAsia="de-DE"/>
        </w:rPr>
        <w:t>Virtual AtoN</w:t>
      </w:r>
      <w:r w:rsidRPr="0048570D">
        <w:t xml:space="preserve"> </w:t>
      </w:r>
      <w:proofErr w:type="gramStart"/>
      <w:r w:rsidRPr="0048570D">
        <w:t>are</w:t>
      </w:r>
      <w:proofErr w:type="gramEnd"/>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14:paraId="3A06D1D1" w14:textId="77777777" w:rsidR="00AB0D66" w:rsidRDefault="00AB0D66" w:rsidP="00223450">
      <w:pPr>
        <w:pStyle w:val="BodyText"/>
        <w:rPr>
          <w:ins w:id="97" w:author="lighthouse" w:date="2012-04-25T18:35:00Z"/>
          <w:lang w:eastAsia="ja-JP"/>
        </w:rPr>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14:paraId="32AC2248" w14:textId="77777777" w:rsidR="00FA2782" w:rsidDel="00FA2782" w:rsidRDefault="00FA2782" w:rsidP="00223450">
      <w:pPr>
        <w:pStyle w:val="BodyText"/>
        <w:rPr>
          <w:del w:id="98" w:author="lighthouse" w:date="2012-04-25T18:36:00Z"/>
          <w:lang w:eastAsia="ja-JP"/>
        </w:rPr>
      </w:pPr>
    </w:p>
    <w:p w14:paraId="10ABF874" w14:textId="77777777" w:rsidR="00071B70" w:rsidDel="00166F8A" w:rsidRDefault="00071B70" w:rsidP="00223450">
      <w:pPr>
        <w:pStyle w:val="BodyText"/>
        <w:rPr>
          <w:del w:id="99" w:author="lighthouse" w:date="2012-04-26T17:19:00Z"/>
          <w:lang w:eastAsia="ja-JP"/>
        </w:rPr>
      </w:pPr>
    </w:p>
    <w:p w14:paraId="30673AE1" w14:textId="77777777" w:rsidR="00071B70" w:rsidRDefault="00071B70" w:rsidP="00071B70">
      <w:pPr>
        <w:pStyle w:val="Heading2"/>
        <w:rPr>
          <w:lang w:eastAsia="ja-JP"/>
        </w:rPr>
      </w:pPr>
      <w:r>
        <w:rPr>
          <w:rFonts w:hint="eastAsia"/>
          <w:lang w:eastAsia="ja-JP"/>
        </w:rPr>
        <w:t>Temporary</w:t>
      </w:r>
    </w:p>
    <w:p w14:paraId="034AA12F" w14:textId="77777777" w:rsidR="00071B70" w:rsidRPr="0086425F" w:rsidRDefault="00071B70" w:rsidP="00071B70">
      <w:pPr>
        <w:pStyle w:val="BodyText"/>
        <w:rPr>
          <w:lang w:eastAsia="ja-JP"/>
        </w:rPr>
      </w:pPr>
      <w:ins w:id="100" w:author="lighthouse" w:date="2011-10-19T19:28:00Z">
        <w:r>
          <w:rPr>
            <w:rFonts w:hint="eastAsia"/>
            <w:lang w:eastAsia="ja-JP"/>
          </w:rPr>
          <w:t xml:space="preserve">Temporary </w:t>
        </w:r>
      </w:ins>
      <w:del w:id="101" w:author="lighthouse" w:date="2011-10-19T19:28:00Z">
        <w:r w:rsidDel="00337586">
          <w:rPr>
            <w:lang w:eastAsia="de-DE"/>
          </w:rPr>
          <w:delText>V</w:delText>
        </w:r>
      </w:del>
      <w:ins w:id="102" w:author="lighthouse" w:date="2011-10-19T19:28:00Z">
        <w:r>
          <w:rPr>
            <w:rFonts w:hint="eastAsia"/>
            <w:lang w:eastAsia="ja-JP"/>
          </w:rPr>
          <w:t>v</w:t>
        </w:r>
      </w:ins>
      <w:r>
        <w:rPr>
          <w:lang w:eastAsia="de-DE"/>
        </w:rPr>
        <w:t>irtual AtoN</w:t>
      </w:r>
      <w:r>
        <w:t xml:space="preserve"> </w:t>
      </w:r>
      <w:proofErr w:type="gramStart"/>
      <w:r>
        <w:t>are</w:t>
      </w:r>
      <w:proofErr w:type="gramEnd"/>
      <w:r>
        <w:t xml:space="preserve"> </w:t>
      </w:r>
      <w:r w:rsidRPr="009423F0">
        <w:t xml:space="preserve">used </w:t>
      </w:r>
      <w:r>
        <w:t xml:space="preserve">primarily </w:t>
      </w:r>
      <w:r w:rsidRPr="009423F0">
        <w:t>where there is a time critical consideration</w:t>
      </w:r>
      <w:del w:id="103" w:author="lighthouse" w:date="2011-10-19T19:31:00Z">
        <w:r w:rsidDel="00337586">
          <w:delText>.</w:delText>
        </w:r>
      </w:del>
      <w:del w:id="104" w:author="lighthouse" w:date="2011-10-19T19:30:00Z">
        <w:r w:rsidDel="00337586">
          <w:delText xml:space="preserve"> </w:delText>
        </w:r>
      </w:del>
      <w:del w:id="105" w:author="lighthouse" w:date="2011-10-19T19:26:00Z">
        <w:r w:rsidDel="00337586">
          <w:delText xml:space="preserve"> </w:delText>
        </w:r>
        <w:commentRangeStart w:id="106"/>
        <w:r w:rsidR="000179CF" w:rsidRPr="000179CF">
          <w:rPr>
            <w:highlight w:val="yellow"/>
            <w:rPrChange w:id="107" w:author="lighthouse" w:date="2011-04-06T15:55:00Z">
              <w:rPr>
                <w:sz w:val="16"/>
                <w:szCs w:val="16"/>
              </w:rPr>
            </w:rPrChange>
          </w:rPr>
          <w:delText>They may also be used in places where permanent physical aids to navigation cannot be sited.</w:delText>
        </w:r>
        <w:commentRangeEnd w:id="106"/>
        <w:r w:rsidDel="00337586">
          <w:rPr>
            <w:rStyle w:val="CommentReference"/>
            <w:lang w:eastAsia="de-DE"/>
          </w:rPr>
          <w:commentReference w:id="106"/>
        </w:r>
        <w:r w:rsidDel="00337586">
          <w:delText xml:space="preserve">  </w:delText>
        </w:r>
      </w:del>
      <w:del w:id="108"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109"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110" w:author="lighthouse" w:date="2011-10-19T21:24:00Z">
        <w:r w:rsidR="000827AF">
          <w:rPr>
            <w:rFonts w:hint="eastAsia"/>
            <w:lang w:eastAsia="ja-JP"/>
          </w:rPr>
          <w:t xml:space="preserve">that </w:t>
        </w:r>
      </w:ins>
      <w:ins w:id="111"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112" w:author="lighthouse" w:date="2011-10-19T21:17:00Z">
        <w:r w:rsidR="0086425F">
          <w:rPr>
            <w:rFonts w:hint="eastAsia"/>
            <w:lang w:eastAsia="ja-JP"/>
          </w:rPr>
          <w:t xml:space="preserve">become more than </w:t>
        </w:r>
      </w:ins>
      <w:ins w:id="113" w:author="lighthouse" w:date="2011-10-19T21:15:00Z">
        <w:r w:rsidR="0086425F">
          <w:rPr>
            <w:rFonts w:hint="eastAsia"/>
            <w:lang w:eastAsia="ja-JP"/>
          </w:rPr>
          <w:t>6months</w:t>
        </w:r>
      </w:ins>
      <w:ins w:id="114" w:author="lighthouse" w:date="2011-10-19T21:24:00Z">
        <w:r w:rsidR="000827AF">
          <w:rPr>
            <w:rFonts w:hint="eastAsia"/>
            <w:lang w:eastAsia="ja-JP"/>
          </w:rPr>
          <w:t xml:space="preserve"> (</w:t>
        </w:r>
      </w:ins>
      <w:ins w:id="115" w:author="lighthouse" w:date="2011-10-19T21:26:00Z">
        <w:r w:rsidR="000827AF">
          <w:rPr>
            <w:rFonts w:hint="eastAsia"/>
            <w:lang w:eastAsia="ja-JP"/>
          </w:rPr>
          <w:t>A</w:t>
        </w:r>
      </w:ins>
      <w:ins w:id="116" w:author="lighthouse" w:date="2011-10-19T21:24:00Z">
        <w:r w:rsidR="000827AF">
          <w:rPr>
            <w:lang w:eastAsia="ja-JP"/>
          </w:rPr>
          <w:t>ccording</w:t>
        </w:r>
        <w:r w:rsidR="000827AF">
          <w:rPr>
            <w:rFonts w:hint="eastAsia"/>
            <w:lang w:eastAsia="ja-JP"/>
          </w:rPr>
          <w:t xml:space="preserve"> to the IHO, </w:t>
        </w:r>
      </w:ins>
      <w:ins w:id="117" w:author="lighthouse" w:date="2011-10-19T21:29:00Z">
        <w:r w:rsidR="000827AF">
          <w:rPr>
            <w:rFonts w:hint="eastAsia"/>
            <w:lang w:eastAsia="ja-JP"/>
          </w:rPr>
          <w:t xml:space="preserve">if </w:t>
        </w:r>
      </w:ins>
      <w:ins w:id="118" w:author="lighthouse" w:date="2011-10-19T21:24:00Z">
        <w:r w:rsidR="000827AF">
          <w:rPr>
            <w:rFonts w:hint="eastAsia"/>
            <w:lang w:eastAsia="ja-JP"/>
          </w:rPr>
          <w:t>any t</w:t>
        </w:r>
      </w:ins>
      <w:ins w:id="119" w:author="lighthouse" w:date="2011-10-19T21:30:00Z">
        <w:r w:rsidR="000827AF">
          <w:rPr>
            <w:rFonts w:hint="eastAsia"/>
            <w:lang w:eastAsia="ja-JP"/>
          </w:rPr>
          <w:t xml:space="preserve">emporary </w:t>
        </w:r>
      </w:ins>
      <w:ins w:id="120" w:author="lighthouse" w:date="2011-10-19T21:24:00Z">
        <w:r w:rsidR="000827AF">
          <w:rPr>
            <w:rFonts w:hint="eastAsia"/>
            <w:lang w:eastAsia="ja-JP"/>
          </w:rPr>
          <w:t>change continue</w:t>
        </w:r>
      </w:ins>
      <w:ins w:id="121" w:author="lighthouse" w:date="2011-10-19T21:26:00Z">
        <w:r w:rsidR="000827AF">
          <w:rPr>
            <w:rFonts w:hint="eastAsia"/>
            <w:lang w:eastAsia="ja-JP"/>
          </w:rPr>
          <w:t>s</w:t>
        </w:r>
      </w:ins>
      <w:ins w:id="122" w:author="lighthouse" w:date="2011-10-19T21:24:00Z">
        <w:r w:rsidR="000827AF">
          <w:rPr>
            <w:rFonts w:hint="eastAsia"/>
            <w:lang w:eastAsia="ja-JP"/>
          </w:rPr>
          <w:t xml:space="preserve"> to more </w:t>
        </w:r>
      </w:ins>
      <w:ins w:id="123" w:author="lighthouse" w:date="2011-10-19T21:25:00Z">
        <w:r w:rsidR="000827AF">
          <w:rPr>
            <w:lang w:eastAsia="ja-JP"/>
          </w:rPr>
          <w:t>than</w:t>
        </w:r>
      </w:ins>
      <w:ins w:id="124" w:author="lighthouse" w:date="2011-10-19T21:24:00Z">
        <w:r w:rsidR="000827AF">
          <w:rPr>
            <w:rFonts w:hint="eastAsia"/>
            <w:lang w:eastAsia="ja-JP"/>
          </w:rPr>
          <w:t xml:space="preserve"> </w:t>
        </w:r>
      </w:ins>
      <w:ins w:id="125" w:author="lighthouse" w:date="2011-10-19T21:25:00Z">
        <w:r w:rsidR="000827AF">
          <w:rPr>
            <w:rFonts w:hint="eastAsia"/>
            <w:lang w:eastAsia="ja-JP"/>
          </w:rPr>
          <w:t>6 months, it should be charted</w:t>
        </w:r>
      </w:ins>
      <w:ins w:id="126" w:author="lighthouse" w:date="2011-10-19T21:27:00Z">
        <w:r w:rsidR="000827AF">
          <w:rPr>
            <w:rFonts w:hint="eastAsia"/>
            <w:lang w:eastAsia="ja-JP"/>
          </w:rPr>
          <w:t xml:space="preserve"> accordingly</w:t>
        </w:r>
      </w:ins>
      <w:ins w:id="127" w:author="lighthouse" w:date="2011-10-19T21:25:00Z">
        <w:r w:rsidR="000827AF">
          <w:rPr>
            <w:rFonts w:hint="eastAsia"/>
            <w:lang w:eastAsia="ja-JP"/>
          </w:rPr>
          <w:t>.)</w:t>
        </w:r>
      </w:ins>
      <w:ins w:id="128" w:author="lighthouse" w:date="2011-10-19T21:15:00Z">
        <w:r w:rsidR="0086425F">
          <w:rPr>
            <w:rFonts w:hint="eastAsia"/>
            <w:lang w:eastAsia="ja-JP"/>
          </w:rPr>
          <w:t>, it will be treated as permanent</w:t>
        </w:r>
      </w:ins>
      <w:ins w:id="129" w:author="lighthouse" w:date="2011-10-19T21:16:00Z">
        <w:r w:rsidR="0086425F">
          <w:rPr>
            <w:rFonts w:hint="eastAsia"/>
            <w:lang w:eastAsia="ja-JP"/>
          </w:rPr>
          <w:t>.</w:t>
        </w:r>
      </w:ins>
      <w:ins w:id="130" w:author="lighthouse" w:date="2011-10-19T21:17:00Z">
        <w:r w:rsidR="0086425F">
          <w:rPr>
            <w:rFonts w:hint="eastAsia"/>
            <w:lang w:eastAsia="ja-JP"/>
          </w:rPr>
          <w:t xml:space="preserve">  </w:t>
        </w:r>
      </w:ins>
      <w:ins w:id="131" w:author="lighthouse" w:date="2011-10-19T21:32:00Z">
        <w:r w:rsidR="004177F6">
          <w:rPr>
            <w:rFonts w:hint="eastAsia"/>
            <w:lang w:eastAsia="ja-JP"/>
          </w:rPr>
          <w:t xml:space="preserve">For example, </w:t>
        </w:r>
      </w:ins>
      <w:ins w:id="132" w:author="lighthouse" w:date="2012-04-26T16:40:00Z">
        <w:r w:rsidR="00502A70">
          <w:rPr>
            <w:rFonts w:hint="eastAsia"/>
            <w:lang w:eastAsia="ja-JP"/>
          </w:rPr>
          <w:t>m</w:t>
        </w:r>
      </w:ins>
      <w:ins w:id="133" w:author="lighthouse" w:date="2011-10-19T21:32:00Z">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vigational Restricted Areas</w:t>
        </w:r>
      </w:ins>
      <w:ins w:id="134" w:author="lighthouse" w:date="2011-10-19T21:33:00Z">
        <w:r w:rsidR="004177F6">
          <w:rPr>
            <w:rFonts w:cs="Arial" w:hint="eastAsia"/>
            <w:sz w:val="20"/>
            <w:szCs w:val="20"/>
            <w:lang w:eastAsia="ja-JP"/>
          </w:rPr>
          <w:t xml:space="preserve">, </w:t>
        </w:r>
      </w:ins>
      <w:ins w:id="135" w:author="lighthouse" w:date="2012-04-26T16:40:00Z">
        <w:r w:rsidR="00502A70">
          <w:rPr>
            <w:rFonts w:cs="Arial" w:hint="eastAsia"/>
            <w:sz w:val="20"/>
            <w:szCs w:val="20"/>
            <w:lang w:eastAsia="ja-JP"/>
          </w:rPr>
          <w:t>m</w:t>
        </w:r>
      </w:ins>
      <w:ins w:id="136" w:author="lighthouse" w:date="2011-10-19T21:33:00Z">
        <w:r w:rsidR="004177F6" w:rsidRPr="00FB74B4">
          <w:rPr>
            <w:rFonts w:cs="Arial" w:hint="eastAsia"/>
            <w:sz w:val="20"/>
            <w:szCs w:val="20"/>
          </w:rPr>
          <w:t>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137" w:author="lighthouse" w:date="2011-10-19T21:34:00Z">
        <w:r w:rsidR="004177F6">
          <w:rPr>
            <w:rFonts w:cs="Arial" w:hint="eastAsia"/>
            <w:sz w:val="20"/>
            <w:szCs w:val="20"/>
            <w:lang w:eastAsia="ja-JP"/>
          </w:rPr>
          <w:t xml:space="preserve"> temporary</w:t>
        </w:r>
      </w:ins>
      <w:ins w:id="138" w:author="lighthouse" w:date="2011-10-19T21:33:00Z">
        <w:r w:rsidR="004177F6">
          <w:rPr>
            <w:rFonts w:cs="Arial" w:hint="eastAsia"/>
            <w:sz w:val="20"/>
            <w:szCs w:val="20"/>
            <w:lang w:eastAsia="ja-JP"/>
          </w:rPr>
          <w:t xml:space="preserve"> virtual AtoN.</w:t>
        </w:r>
      </w:ins>
      <w:ins w:id="139" w:author="lighthouse" w:date="2011-10-19T21:32:00Z">
        <w:r w:rsidR="004177F6">
          <w:rPr>
            <w:rFonts w:hint="eastAsia"/>
            <w:lang w:eastAsia="ja-JP"/>
          </w:rPr>
          <w:t xml:space="preserve"> </w:t>
        </w:r>
      </w:ins>
      <w:ins w:id="140" w:author="lighthouse" w:date="2011-10-19T21:21:00Z">
        <w:r w:rsidR="0086425F">
          <w:rPr>
            <w:rFonts w:hint="eastAsia"/>
            <w:lang w:eastAsia="ja-JP"/>
          </w:rPr>
          <w:t>The</w:t>
        </w:r>
      </w:ins>
      <w:ins w:id="141" w:author="lighthouse" w:date="2011-10-19T21:19:00Z">
        <w:r w:rsidR="0086425F">
          <w:rPr>
            <w:rFonts w:hint="eastAsia"/>
            <w:lang w:eastAsia="ja-JP"/>
          </w:rPr>
          <w:t xml:space="preserve"> specific usage is </w:t>
        </w:r>
      </w:ins>
      <w:ins w:id="142" w:author="lighthouse" w:date="2011-10-19T21:20:00Z">
        <w:r w:rsidR="0086425F">
          <w:rPr>
            <w:lang w:eastAsia="ja-JP"/>
          </w:rPr>
          <w:t>referred</w:t>
        </w:r>
        <w:r w:rsidR="0086425F">
          <w:rPr>
            <w:rFonts w:hint="eastAsia"/>
            <w:lang w:eastAsia="ja-JP"/>
          </w:rPr>
          <w:t xml:space="preserve"> </w:t>
        </w:r>
      </w:ins>
      <w:ins w:id="143" w:author="lighthouse" w:date="2012-04-26T00:01:00Z">
        <w:r w:rsidR="0052386C">
          <w:rPr>
            <w:rFonts w:hint="eastAsia"/>
            <w:lang w:eastAsia="ja-JP"/>
          </w:rPr>
          <w:t>at</w:t>
        </w:r>
      </w:ins>
      <w:ins w:id="144" w:author="lighthouse" w:date="2011-10-19T21:35:00Z">
        <w:r w:rsidR="004177F6">
          <w:rPr>
            <w:rFonts w:hint="eastAsia"/>
            <w:lang w:eastAsia="ja-JP"/>
          </w:rPr>
          <w:t xml:space="preserve"> the </w:t>
        </w:r>
      </w:ins>
      <w:ins w:id="145" w:author="lighthouse" w:date="2012-04-25T18:34:00Z">
        <w:r w:rsidR="00FA2782">
          <w:rPr>
            <w:rFonts w:hint="eastAsia"/>
            <w:lang w:eastAsia="ja-JP"/>
          </w:rPr>
          <w:t xml:space="preserve">Annex 1 </w:t>
        </w:r>
      </w:ins>
      <w:ins w:id="146" w:author="lighthouse" w:date="2011-10-19T21:35:00Z">
        <w:r w:rsidR="004177F6">
          <w:rPr>
            <w:rFonts w:hint="eastAsia"/>
            <w:lang w:eastAsia="ja-JP"/>
          </w:rPr>
          <w:t>of</w:t>
        </w:r>
      </w:ins>
      <w:ins w:id="147" w:author="lighthouse" w:date="2011-10-19T21:20:00Z">
        <w:r w:rsidR="0086425F">
          <w:rPr>
            <w:rFonts w:hint="eastAsia"/>
            <w:lang w:eastAsia="ja-JP"/>
          </w:rPr>
          <w:t xml:space="preserve"> IALA Guideline 1081</w:t>
        </w:r>
      </w:ins>
      <w:ins w:id="148" w:author="lighthouse" w:date="2011-10-19T21:28:00Z">
        <w:r w:rsidR="000827AF">
          <w:rPr>
            <w:rFonts w:hint="eastAsia"/>
            <w:lang w:eastAsia="ja-JP"/>
          </w:rPr>
          <w:t xml:space="preserve"> </w:t>
        </w:r>
      </w:ins>
    </w:p>
    <w:p w14:paraId="61163A93" w14:textId="77777777" w:rsidR="00071B70" w:rsidRPr="00071B70" w:rsidDel="00166F8A" w:rsidRDefault="00071B70" w:rsidP="00071B70">
      <w:pPr>
        <w:pStyle w:val="BodyText"/>
        <w:rPr>
          <w:del w:id="149" w:author="lighthouse" w:date="2012-04-26T17:19:00Z"/>
          <w:lang w:eastAsia="ja-JP"/>
        </w:rPr>
      </w:pPr>
    </w:p>
    <w:p w14:paraId="2CD20394" w14:textId="77777777" w:rsidR="00071B70" w:rsidDel="00166F8A" w:rsidRDefault="00071B70" w:rsidP="00223450">
      <w:pPr>
        <w:pStyle w:val="BodyText"/>
        <w:rPr>
          <w:del w:id="150" w:author="lighthouse" w:date="2012-04-26T17:19:00Z"/>
          <w:lang w:eastAsia="ja-JP"/>
        </w:rPr>
      </w:pPr>
    </w:p>
    <w:p w14:paraId="0FE01E02" w14:textId="77777777" w:rsidR="00071B70" w:rsidRDefault="00071B70" w:rsidP="00071B70">
      <w:pPr>
        <w:pStyle w:val="Heading2"/>
        <w:rPr>
          <w:lang w:eastAsia="ja-JP"/>
        </w:rPr>
      </w:pPr>
      <w:r>
        <w:rPr>
          <w:rFonts w:hint="eastAsia"/>
          <w:lang w:eastAsia="ja-JP"/>
        </w:rPr>
        <w:t>Permanent</w:t>
      </w:r>
    </w:p>
    <w:p w14:paraId="23EBF304" w14:textId="77777777" w:rsidR="00071B70" w:rsidRDefault="00071B70" w:rsidP="00071B70">
      <w:pPr>
        <w:pStyle w:val="BodyText"/>
        <w:rPr>
          <w:ins w:id="151" w:author="lighthouse" w:date="2011-10-19T19:18:00Z"/>
          <w:lang w:eastAsia="ja-JP"/>
        </w:rPr>
      </w:pPr>
      <w:ins w:id="152" w:author="lighthouse" w:date="2011-10-19T19:22:00Z">
        <w:r>
          <w:rPr>
            <w:rFonts w:hint="eastAsia"/>
            <w:lang w:eastAsia="ja-JP"/>
          </w:rPr>
          <w:t xml:space="preserve">Permanent </w:t>
        </w:r>
      </w:ins>
      <w:del w:id="153" w:author="lighthouse" w:date="2011-10-19T19:22:00Z">
        <w:r w:rsidDel="00632C5F">
          <w:delText>V</w:delText>
        </w:r>
      </w:del>
      <w:ins w:id="154" w:author="lighthouse" w:date="2011-10-19T19:22:00Z">
        <w:r>
          <w:rPr>
            <w:rFonts w:hint="eastAsia"/>
            <w:lang w:eastAsia="ja-JP"/>
          </w:rPr>
          <w:t>v</w:t>
        </w:r>
      </w:ins>
      <w:r>
        <w:t>irtual AtoN</w:t>
      </w:r>
      <w:r w:rsidRPr="0048570D">
        <w:t xml:space="preserve"> are not intended to replace physical aids to navigatio</w:t>
      </w:r>
      <w:ins w:id="155" w:author="lighthouse" w:date="2011-10-19T19:18:00Z">
        <w:r>
          <w:rPr>
            <w:rFonts w:hint="eastAsia"/>
            <w:lang w:eastAsia="ja-JP"/>
          </w:rPr>
          <w:t xml:space="preserve">n </w:t>
        </w:r>
      </w:ins>
      <w:del w:id="156" w:author="lighthouse" w:date="2011-10-19T19:18:00Z">
        <w:r w:rsidRPr="0048570D" w:rsidDel="00632C5F">
          <w:delText>n</w:delText>
        </w:r>
      </w:del>
      <w:ins w:id="157" w:author="lighthouse" w:date="2011-10-19T19:19:00Z">
        <w:r>
          <w:rPr>
            <w:rFonts w:hint="eastAsia"/>
            <w:lang w:eastAsia="ja-JP"/>
          </w:rPr>
          <w:t>except i</w:t>
        </w:r>
      </w:ins>
      <w:ins w:id="158" w:author="lighthouse" w:date="2011-10-19T19:18:00Z">
        <w:r>
          <w:rPr>
            <w:rFonts w:hint="eastAsia"/>
            <w:lang w:eastAsia="ja-JP"/>
          </w:rPr>
          <w:t xml:space="preserve">n </w:t>
        </w:r>
      </w:ins>
      <w:ins w:id="159"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160" w:author="lighthouse" w:date="2011-10-19T19:25:00Z">
        <w:r>
          <w:rPr>
            <w:rFonts w:hint="eastAsia"/>
            <w:lang w:eastAsia="ja-JP"/>
          </w:rPr>
          <w:t xml:space="preserve">shows </w:t>
        </w:r>
      </w:ins>
      <w:ins w:id="161" w:author="lighthouse" w:date="2012-04-26T16:41:00Z">
        <w:r w:rsidR="00502A70">
          <w:rPr>
            <w:rFonts w:hint="eastAsia"/>
            <w:lang w:eastAsia="ja-JP"/>
          </w:rPr>
          <w:t xml:space="preserve">it to be </w:t>
        </w:r>
      </w:ins>
      <w:ins w:id="162" w:author="lighthouse" w:date="2011-10-19T19:19:00Z">
        <w:r>
          <w:rPr>
            <w:rFonts w:hint="eastAsia"/>
            <w:lang w:eastAsia="ja-JP"/>
          </w:rPr>
          <w:t>appropriate</w:t>
        </w:r>
      </w:ins>
      <w:ins w:id="163" w:author="lighthouse" w:date="2011-10-19T19:31:00Z">
        <w:r>
          <w:rPr>
            <w:rFonts w:hint="eastAsia"/>
            <w:lang w:eastAsia="ja-JP"/>
          </w:rPr>
          <w:t xml:space="preserve"> and </w:t>
        </w:r>
      </w:ins>
      <w:ins w:id="164" w:author="lighthouse" w:date="2012-04-26T16:41:00Z">
        <w:r w:rsidR="00502A70">
          <w:rPr>
            <w:rFonts w:hint="eastAsia"/>
            <w:lang w:eastAsia="ja-JP"/>
          </w:rPr>
          <w:t xml:space="preserve">after </w:t>
        </w:r>
      </w:ins>
      <w:ins w:id="165" w:author="lighthouse" w:date="2011-10-19T19:31:00Z">
        <w:r>
          <w:rPr>
            <w:rFonts w:hint="eastAsia"/>
            <w:lang w:eastAsia="ja-JP"/>
          </w:rPr>
          <w:t>approval of a national competent a</w:t>
        </w:r>
      </w:ins>
      <w:ins w:id="166" w:author="lighthouse" w:date="2011-10-19T19:32:00Z">
        <w:r>
          <w:rPr>
            <w:rFonts w:hint="eastAsia"/>
            <w:lang w:eastAsia="ja-JP"/>
          </w:rPr>
          <w:t>u</w:t>
        </w:r>
      </w:ins>
      <w:ins w:id="167" w:author="lighthouse" w:date="2011-10-19T19:31:00Z">
        <w:r>
          <w:rPr>
            <w:rFonts w:hint="eastAsia"/>
            <w:lang w:eastAsia="ja-JP"/>
          </w:rPr>
          <w:t>thority</w:t>
        </w:r>
      </w:ins>
      <w:r w:rsidRPr="0048570D">
        <w:t>.</w:t>
      </w:r>
      <w:ins w:id="168" w:author="lighthouse" w:date="2011-10-19T21:37:00Z">
        <w:r w:rsidR="004177F6">
          <w:rPr>
            <w:rFonts w:hint="eastAsia"/>
            <w:lang w:eastAsia="ja-JP"/>
          </w:rPr>
          <w:t xml:space="preserve">  For example, </w:t>
        </w:r>
      </w:ins>
      <w:ins w:id="169" w:author="lighthouse" w:date="2011-10-19T21:39:00Z">
        <w:r w:rsidR="004177F6">
          <w:rPr>
            <w:rFonts w:hint="eastAsia"/>
            <w:lang w:eastAsia="ja-JP"/>
          </w:rPr>
          <w:t>permanent v</w:t>
        </w:r>
      </w:ins>
      <w:ins w:id="170" w:author="lighthouse" w:date="2011-10-19T21:38:00Z">
        <w:r w:rsidR="004177F6" w:rsidRPr="00FB74B4">
          <w:rPr>
            <w:rFonts w:cs="Arial" w:hint="eastAsia"/>
            <w:sz w:val="20"/>
            <w:szCs w:val="20"/>
          </w:rPr>
          <w:t xml:space="preserve">irtual AtoN can be effectively utilized where it is </w:t>
        </w:r>
        <w:r w:rsidR="004177F6" w:rsidRPr="00FB74B4">
          <w:rPr>
            <w:rFonts w:cs="Arial"/>
            <w:sz w:val="20"/>
            <w:szCs w:val="20"/>
          </w:rPr>
          <w:t xml:space="preserve">difficult to place </w:t>
        </w:r>
      </w:ins>
      <w:ins w:id="171" w:author="lighthouse" w:date="2012-04-24T19:26:00Z">
        <w:r w:rsidR="006C34AD">
          <w:rPr>
            <w:rFonts w:cs="Arial" w:hint="eastAsia"/>
            <w:sz w:val="20"/>
            <w:szCs w:val="20"/>
            <w:lang w:eastAsia="ja-JP"/>
          </w:rPr>
          <w:t xml:space="preserve">or to maintain </w:t>
        </w:r>
      </w:ins>
      <w:ins w:id="172" w:author="lighthouse" w:date="2011-10-19T21:38:00Z">
        <w:r w:rsidR="004177F6" w:rsidRPr="00FB74B4">
          <w:rPr>
            <w:rFonts w:cs="Arial"/>
            <w:sz w:val="20"/>
            <w:szCs w:val="20"/>
          </w:rPr>
          <w:t>a physical AtoN due to sea state, winds or other environmental conditions.</w:t>
        </w:r>
      </w:ins>
      <w:ins w:id="173" w:author="lighthouse" w:date="2011-10-19T19:26:00Z">
        <w:r>
          <w:rPr>
            <w:rFonts w:hint="eastAsia"/>
            <w:lang w:eastAsia="ja-JP"/>
          </w:rPr>
          <w:t xml:space="preserve">  </w:t>
        </w:r>
      </w:ins>
      <w:ins w:id="174" w:author="lighthouse" w:date="2011-10-19T21:39:00Z">
        <w:r w:rsidR="004177F6">
          <w:rPr>
            <w:rFonts w:hint="eastAsia"/>
            <w:lang w:eastAsia="ja-JP"/>
          </w:rPr>
          <w:t xml:space="preserve">The specific usage is </w:t>
        </w:r>
        <w:r w:rsidR="004177F6">
          <w:rPr>
            <w:lang w:eastAsia="ja-JP"/>
          </w:rPr>
          <w:t>referred</w:t>
        </w:r>
        <w:r w:rsidR="004177F6">
          <w:rPr>
            <w:rFonts w:hint="eastAsia"/>
            <w:lang w:eastAsia="ja-JP"/>
          </w:rPr>
          <w:t xml:space="preserve"> </w:t>
        </w:r>
      </w:ins>
      <w:ins w:id="175" w:author="lighthouse" w:date="2012-04-26T00:01:00Z">
        <w:r w:rsidR="0052386C">
          <w:rPr>
            <w:rFonts w:hint="eastAsia"/>
            <w:lang w:eastAsia="ja-JP"/>
          </w:rPr>
          <w:t>at</w:t>
        </w:r>
      </w:ins>
      <w:ins w:id="176" w:author="lighthouse" w:date="2011-10-19T21:39:00Z">
        <w:r w:rsidR="004177F6">
          <w:rPr>
            <w:rFonts w:hint="eastAsia"/>
            <w:lang w:eastAsia="ja-JP"/>
          </w:rPr>
          <w:t xml:space="preserve"> the </w:t>
        </w:r>
      </w:ins>
      <w:ins w:id="177" w:author="lighthouse" w:date="2012-04-25T18:37:00Z">
        <w:r w:rsidR="00FA2782">
          <w:rPr>
            <w:rFonts w:hint="eastAsia"/>
            <w:lang w:eastAsia="ja-JP"/>
          </w:rPr>
          <w:t xml:space="preserve">Annex 1 </w:t>
        </w:r>
      </w:ins>
      <w:ins w:id="178" w:author="lighthouse" w:date="2011-10-19T21:39:00Z">
        <w:r w:rsidR="004177F6">
          <w:rPr>
            <w:rFonts w:hint="eastAsia"/>
            <w:lang w:eastAsia="ja-JP"/>
          </w:rPr>
          <w:t>of IALA Guideline 1081</w:t>
        </w:r>
      </w:ins>
      <w:ins w:id="179" w:author="lighthouse" w:date="2012-04-25T18:37:00Z">
        <w:r w:rsidR="00FA2782">
          <w:rPr>
            <w:rFonts w:hint="eastAsia"/>
            <w:lang w:eastAsia="ja-JP"/>
          </w:rPr>
          <w:t>.</w:t>
        </w:r>
      </w:ins>
      <w:ins w:id="180" w:author="lighthouse" w:date="2011-10-19T21:39:00Z">
        <w:r w:rsidR="004177F6">
          <w:rPr>
            <w:lang w:eastAsia="ja-JP"/>
          </w:rPr>
          <w:t xml:space="preserve"> </w:t>
        </w:r>
      </w:ins>
    </w:p>
    <w:p w14:paraId="2DD6B473" w14:textId="77777777" w:rsidR="00071B70" w:rsidRPr="0052386C" w:rsidDel="00166F8A" w:rsidRDefault="00071B70" w:rsidP="00223450">
      <w:pPr>
        <w:pStyle w:val="BodyText"/>
        <w:rPr>
          <w:del w:id="181" w:author="lighthouse" w:date="2012-04-26T17:19:00Z"/>
          <w:lang w:eastAsia="ja-JP"/>
        </w:rPr>
      </w:pPr>
    </w:p>
    <w:p w14:paraId="20D56B02" w14:textId="77777777" w:rsidR="00071B70" w:rsidDel="00166F8A" w:rsidRDefault="00071B70" w:rsidP="00223450">
      <w:pPr>
        <w:pStyle w:val="BodyText"/>
        <w:rPr>
          <w:del w:id="182" w:author="lighthouse" w:date="2012-04-26T17:19:00Z"/>
          <w:lang w:eastAsia="ja-JP"/>
        </w:rPr>
      </w:pPr>
    </w:p>
    <w:p w14:paraId="3676ED4A" w14:textId="77777777" w:rsidR="006328BA" w:rsidRDefault="006328BA" w:rsidP="006328BA">
      <w:pPr>
        <w:pStyle w:val="Heading1"/>
        <w:numPr>
          <w:ilvl w:val="0"/>
          <w:numId w:val="7"/>
        </w:numPr>
      </w:pPr>
      <w:bookmarkStart w:id="183" w:name="_Toc257185401"/>
      <w:r>
        <w:t>Risks, Limitations and Benefits</w:t>
      </w:r>
      <w:bookmarkEnd w:id="183"/>
    </w:p>
    <w:p w14:paraId="0B7A0741" w14:textId="77777777" w:rsidR="006328BA" w:rsidRDefault="006328BA" w:rsidP="006328BA">
      <w:pPr>
        <w:pStyle w:val="Heading2"/>
      </w:pPr>
      <w:bookmarkStart w:id="184" w:name="_Toc257185402"/>
      <w:r>
        <w:t>Risks</w:t>
      </w:r>
      <w:bookmarkEnd w:id="184"/>
    </w:p>
    <w:p w14:paraId="6374F425" w14:textId="77777777" w:rsidR="00E646D6" w:rsidRPr="003A2A50" w:rsidRDefault="00F039D3" w:rsidP="00E646D6">
      <w:pPr>
        <w:pStyle w:val="BodyText"/>
      </w:pPr>
      <w:ins w:id="185" w:author="lighthouse" w:date="2011-10-19T21:51:00Z">
        <w:r>
          <w:t>In the short to medium term</w:t>
        </w:r>
        <w:r>
          <w:rPr>
            <w:rFonts w:hint="eastAsia"/>
            <w:lang w:eastAsia="ja-JP"/>
          </w:rPr>
          <w:t xml:space="preserve">, </w:t>
        </w:r>
      </w:ins>
      <w:del w:id="186" w:author="lighthouse" w:date="2011-10-19T21:51:00Z">
        <w:r w:rsidR="00BD0A5D" w:rsidDel="00F039D3">
          <w:delText>A</w:delText>
        </w:r>
      </w:del>
      <w:ins w:id="187"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14:paraId="18C71DBD" w14:textId="77777777" w:rsidR="00E646D6" w:rsidRPr="003A2A50" w:rsidDel="000A0312" w:rsidRDefault="00E646D6" w:rsidP="00E646D6">
      <w:pPr>
        <w:pStyle w:val="BodyText"/>
        <w:rPr>
          <w:del w:id="188" w:author="lighthouse" w:date="2011-10-19T22:26:00Z"/>
        </w:rPr>
      </w:pPr>
      <w:r w:rsidRPr="009423F0">
        <w:t xml:space="preserve">Radar </w:t>
      </w:r>
      <w:ins w:id="189" w:author="lighthouse" w:date="2011-10-19T22:28:00Z">
        <w:r w:rsidR="000A0312">
          <w:rPr>
            <w:rFonts w:hint="eastAsia"/>
            <w:lang w:eastAsia="ja-JP"/>
          </w:rPr>
          <w:t>that compl</w:t>
        </w:r>
      </w:ins>
      <w:ins w:id="190" w:author="lighthouse" w:date="2011-10-19T22:29:00Z">
        <w:r w:rsidR="000A0312">
          <w:rPr>
            <w:rFonts w:hint="eastAsia"/>
            <w:lang w:eastAsia="ja-JP"/>
          </w:rPr>
          <w:t>ies</w:t>
        </w:r>
      </w:ins>
      <w:ins w:id="191" w:author="lighthouse" w:date="2011-10-19T22:28:00Z">
        <w:r w:rsidR="000A0312">
          <w:rPr>
            <w:rFonts w:hint="eastAsia"/>
            <w:lang w:eastAsia="ja-JP"/>
          </w:rPr>
          <w:t xml:space="preserve"> with the </w:t>
        </w:r>
      </w:ins>
      <w:ins w:id="192"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ins>
      <w:r w:rsidRPr="009423F0">
        <w:t xml:space="preserve">will only display </w:t>
      </w:r>
      <w:del w:id="193" w:author="lighthouse" w:date="2011-10-19T22:25:00Z">
        <w:r w:rsidDel="000A0312">
          <w:delText>V</w:delText>
        </w:r>
        <w:r w:rsidRPr="009423F0" w:rsidDel="000A0312">
          <w:delText xml:space="preserve">irtual </w:delText>
        </w:r>
      </w:del>
      <w:ins w:id="194" w:author="lighthouse" w:date="2011-10-19T21:55:00Z">
        <w:r w:rsidR="00D7758D">
          <w:rPr>
            <w:rFonts w:hint="eastAsia"/>
            <w:lang w:eastAsia="ja-JP"/>
          </w:rPr>
          <w:t xml:space="preserve">AIS </w:t>
        </w:r>
      </w:ins>
      <w:r w:rsidRPr="009423F0">
        <w:t xml:space="preserve">AtoN </w:t>
      </w:r>
      <w:ins w:id="195" w:author="lighthouse" w:date="2011-10-19T22:25:00Z">
        <w:r w:rsidR="000A0312">
          <w:rPr>
            <w:rFonts w:hint="eastAsia"/>
            <w:lang w:eastAsia="ja-JP"/>
          </w:rPr>
          <w:t>symbol approved by IMO SN/Circ.243</w:t>
        </w:r>
      </w:ins>
      <w:ins w:id="196" w:author="lighthouse" w:date="2011-10-19T22:27:00Z">
        <w:r w:rsidR="000A0312">
          <w:rPr>
            <w:rFonts w:hint="eastAsia"/>
            <w:lang w:eastAsia="ja-JP"/>
          </w:rPr>
          <w:t xml:space="preserve">, a diamond with crosshair </w:t>
        </w:r>
      </w:ins>
      <w:ins w:id="197" w:author="lighthouse" w:date="2011-10-19T22:31:00Z">
        <w:r w:rsidR="000A0312">
          <w:rPr>
            <w:lang w:eastAsia="ja-JP"/>
          </w:rPr>
          <w:t>centred</w:t>
        </w:r>
      </w:ins>
      <w:ins w:id="198" w:author="lighthouse" w:date="2011-10-19T22:25:00Z">
        <w:r w:rsidR="000A0312">
          <w:rPr>
            <w:rFonts w:hint="eastAsia"/>
            <w:lang w:eastAsia="ja-JP"/>
          </w:rPr>
          <w:t>.</w:t>
        </w:r>
      </w:ins>
      <w:ins w:id="199" w:author="lighthouse" w:date="2011-10-19T22:26:00Z">
        <w:r w:rsidR="000A0312" w:rsidRPr="009423F0" w:rsidDel="000A0312">
          <w:t xml:space="preserve"> </w:t>
        </w:r>
      </w:ins>
      <w:del w:id="200"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14:paraId="29CC9D86" w14:textId="77777777" w:rsidR="00E646D6" w:rsidRPr="003A2A50" w:rsidRDefault="00E646D6" w:rsidP="000A0312">
      <w:pPr>
        <w:pStyle w:val="BodyText"/>
      </w:pPr>
      <w:del w:id="201"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14:paraId="29C3EA8F" w14:textId="77777777"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ins w:id="202" w:author="lighthouse" w:date="2011-10-19T21:56:00Z">
        <w:r w:rsidR="00D7758D">
          <w:rPr>
            <w:rFonts w:hint="eastAsia"/>
            <w:lang w:eastAsia="ja-JP"/>
          </w:rPr>
          <w:t xml:space="preserve">AIS </w:t>
        </w:r>
      </w:ins>
      <w:proofErr w:type="spellStart"/>
      <w:r w:rsidRPr="009423F0">
        <w:t>AtoNs</w:t>
      </w:r>
      <w:proofErr w:type="spellEnd"/>
      <w:r w:rsidRPr="009423F0">
        <w:t xml:space="preserve"> until the equipment is upgraded or replaced, which is unlikely under the current “grand-fathering” arrangements.  </w:t>
      </w:r>
      <w:r w:rsidRPr="009423F0">
        <w:lastRenderedPageBreak/>
        <w:t xml:space="preserve">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14:paraId="5C0A315C" w14:textId="77777777" w:rsidR="00E646D6" w:rsidRDefault="00E646D6" w:rsidP="00E646D6">
      <w:pPr>
        <w:pStyle w:val="BodyText"/>
        <w:rPr>
          <w:ins w:id="203" w:author="lighthouse" w:date="2011-10-19T22:01:00Z"/>
          <w:lang w:eastAsia="ja-JP"/>
        </w:rPr>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14:paraId="0E148638" w14:textId="77777777" w:rsidR="00D7758D" w:rsidRDefault="00D7758D" w:rsidP="00E646D6">
      <w:pPr>
        <w:pStyle w:val="BodyText"/>
        <w:rPr>
          <w:ins w:id="204" w:author="lighthouse" w:date="2011-10-19T22:05:00Z"/>
          <w:lang w:eastAsia="ja-JP"/>
        </w:rPr>
      </w:pPr>
      <w:ins w:id="205" w:author="lighthouse" w:date="2011-10-19T22:01:00Z">
        <w:r>
          <w:rPr>
            <w:rFonts w:hint="eastAsia"/>
            <w:lang w:eastAsia="ja-JP"/>
          </w:rPr>
          <w:t>One of the risks associated with virtual AtoN</w:t>
        </w:r>
      </w:ins>
      <w:ins w:id="206" w:author="lighthouse" w:date="2012-04-24T19:41:00Z">
        <w:r w:rsidR="00F64FAA">
          <w:rPr>
            <w:rFonts w:hint="eastAsia"/>
            <w:lang w:eastAsia="ja-JP"/>
          </w:rPr>
          <w:t>,</w:t>
        </w:r>
      </w:ins>
      <w:ins w:id="207" w:author="lighthouse" w:date="2012-04-24T19:40:00Z">
        <w:r w:rsidR="00F64FAA">
          <w:rPr>
            <w:rFonts w:hint="eastAsia"/>
            <w:lang w:eastAsia="ja-JP"/>
          </w:rPr>
          <w:t xml:space="preserve"> when it is used to replace a physical AtoN</w:t>
        </w:r>
      </w:ins>
      <w:ins w:id="208" w:author="lighthouse" w:date="2012-04-24T19:41:00Z">
        <w:r w:rsidR="00F64FAA">
          <w:rPr>
            <w:rFonts w:hint="eastAsia"/>
            <w:lang w:eastAsia="ja-JP"/>
          </w:rPr>
          <w:t>,</w:t>
        </w:r>
      </w:ins>
      <w:ins w:id="209" w:author="lighthouse" w:date="2011-10-19T22:03:00Z">
        <w:r w:rsidR="00A15FBD">
          <w:rPr>
            <w:rFonts w:hint="eastAsia"/>
            <w:lang w:eastAsia="ja-JP"/>
          </w:rPr>
          <w:t xml:space="preserve"> is that the mariner ignore</w:t>
        </w:r>
      </w:ins>
      <w:ins w:id="210" w:author="lighthouse" w:date="2012-04-24T19:41:00Z">
        <w:r w:rsidR="00F64FAA">
          <w:rPr>
            <w:rFonts w:hint="eastAsia"/>
            <w:lang w:eastAsia="ja-JP"/>
          </w:rPr>
          <w:t>s</w:t>
        </w:r>
      </w:ins>
      <w:ins w:id="211" w:author="lighthouse" w:date="2011-10-19T22:03:00Z">
        <w:r w:rsidR="00A15FBD">
          <w:rPr>
            <w:rFonts w:hint="eastAsia"/>
            <w:lang w:eastAsia="ja-JP"/>
          </w:rPr>
          <w:t xml:space="preserve"> </w:t>
        </w:r>
        <w:r w:rsidR="00A15FBD">
          <w:rPr>
            <w:lang w:eastAsia="ja-JP"/>
          </w:rPr>
          <w:t>virtual</w:t>
        </w:r>
        <w:r w:rsidR="00A15FBD">
          <w:rPr>
            <w:rFonts w:hint="eastAsia"/>
            <w:lang w:eastAsia="ja-JP"/>
          </w:rPr>
          <w:t xml:space="preserve"> AtoN information as it does not physically </w:t>
        </w:r>
      </w:ins>
      <w:ins w:id="212" w:author="lighthouse" w:date="2011-10-19T22:04:00Z">
        <w:r w:rsidR="00A15FBD">
          <w:rPr>
            <w:lang w:eastAsia="ja-JP"/>
          </w:rPr>
          <w:t>exists</w:t>
        </w:r>
      </w:ins>
      <w:ins w:id="213" w:author="lighthouse" w:date="2011-10-19T22:03:00Z">
        <w:r w:rsidR="00A15FBD">
          <w:rPr>
            <w:rFonts w:hint="eastAsia"/>
            <w:lang w:eastAsia="ja-JP"/>
          </w:rPr>
          <w:t>.</w:t>
        </w:r>
      </w:ins>
    </w:p>
    <w:p w14:paraId="446DC61F" w14:textId="77777777" w:rsidR="00A15FBD" w:rsidRDefault="00A15FBD" w:rsidP="00E646D6">
      <w:pPr>
        <w:pStyle w:val="BodyText"/>
        <w:rPr>
          <w:ins w:id="214" w:author="lighthouse" w:date="2011-10-19T22:09:00Z"/>
          <w:lang w:eastAsia="ja-JP"/>
        </w:rPr>
      </w:pPr>
      <w:ins w:id="215" w:author="lighthouse" w:date="2011-10-19T22:05:00Z">
        <w:r>
          <w:rPr>
            <w:rFonts w:hint="eastAsia"/>
            <w:lang w:eastAsia="ja-JP"/>
          </w:rPr>
          <w:t xml:space="preserve">Although virtual AtoN is not intended to </w:t>
        </w:r>
        <w:r>
          <w:rPr>
            <w:lang w:eastAsia="ja-JP"/>
          </w:rPr>
          <w:t>re</w:t>
        </w:r>
      </w:ins>
      <w:ins w:id="216" w:author="lighthouse" w:date="2011-10-19T22:14:00Z">
        <w:r w:rsidR="007B774A">
          <w:rPr>
            <w:rFonts w:hint="eastAsia"/>
            <w:lang w:eastAsia="ja-JP"/>
          </w:rPr>
          <w:t>place</w:t>
        </w:r>
      </w:ins>
      <w:ins w:id="217" w:author="lighthouse" w:date="2011-10-19T22:05:00Z">
        <w:r>
          <w:rPr>
            <w:rFonts w:hint="eastAsia"/>
            <w:lang w:eastAsia="ja-JP"/>
          </w:rPr>
          <w:t xml:space="preserve"> physical AtoN</w:t>
        </w:r>
      </w:ins>
      <w:ins w:id="218" w:author="lighthouse" w:date="2011-10-19T22:18:00Z">
        <w:r w:rsidR="007B774A">
          <w:rPr>
            <w:rFonts w:hint="eastAsia"/>
            <w:lang w:eastAsia="ja-JP"/>
          </w:rPr>
          <w:t xml:space="preserve"> in most of cases</w:t>
        </w:r>
      </w:ins>
      <w:ins w:id="219" w:author="lighthouse" w:date="2011-10-19T22:05:00Z">
        <w:r>
          <w:rPr>
            <w:rFonts w:hint="eastAsia"/>
            <w:lang w:eastAsia="ja-JP"/>
          </w:rPr>
          <w:t xml:space="preserve">, there is a risk that many service providers will take advantage of relatively low cost of </w:t>
        </w:r>
      </w:ins>
      <w:ins w:id="220" w:author="lighthouse" w:date="2011-10-19T22:08:00Z">
        <w:r>
          <w:rPr>
            <w:lang w:eastAsia="ja-JP"/>
          </w:rPr>
          <w:t>virtu</w:t>
        </w:r>
        <w:r>
          <w:rPr>
            <w:rFonts w:hint="eastAsia"/>
            <w:lang w:eastAsia="ja-JP"/>
          </w:rPr>
          <w:t xml:space="preserve">al AtoN to replace physical ones unless the decision is </w:t>
        </w:r>
      </w:ins>
      <w:ins w:id="221" w:author="lighthouse" w:date="2011-10-19T22:16:00Z">
        <w:r w:rsidR="007B774A">
          <w:rPr>
            <w:rFonts w:hint="eastAsia"/>
            <w:lang w:eastAsia="ja-JP"/>
          </w:rPr>
          <w:t xml:space="preserve">taken by a competent authority </w:t>
        </w:r>
      </w:ins>
      <w:ins w:id="222" w:author="lighthouse" w:date="2011-10-19T22:09:00Z">
        <w:r>
          <w:rPr>
            <w:rFonts w:hint="eastAsia"/>
            <w:lang w:eastAsia="ja-JP"/>
          </w:rPr>
          <w:t xml:space="preserve">based </w:t>
        </w:r>
      </w:ins>
      <w:ins w:id="223" w:author="lighthouse" w:date="2011-10-19T22:16:00Z">
        <w:r w:rsidR="007B774A">
          <w:rPr>
            <w:rFonts w:hint="eastAsia"/>
            <w:lang w:eastAsia="ja-JP"/>
          </w:rPr>
          <w:t>upon</w:t>
        </w:r>
      </w:ins>
      <w:ins w:id="224" w:author="lighthouse" w:date="2011-10-19T22:09:00Z">
        <w:r>
          <w:rPr>
            <w:rFonts w:hint="eastAsia"/>
            <w:lang w:eastAsia="ja-JP"/>
          </w:rPr>
          <w:t xml:space="preserve"> a proper risk </w:t>
        </w:r>
        <w:r>
          <w:rPr>
            <w:lang w:eastAsia="ja-JP"/>
          </w:rPr>
          <w:t>assessment</w:t>
        </w:r>
        <w:r>
          <w:rPr>
            <w:rFonts w:hint="eastAsia"/>
            <w:lang w:eastAsia="ja-JP"/>
          </w:rPr>
          <w:t>.</w:t>
        </w:r>
      </w:ins>
    </w:p>
    <w:p w14:paraId="42565A72" w14:textId="77777777" w:rsidR="00A15FBD" w:rsidRPr="003A2A50" w:rsidRDefault="00A15FBD" w:rsidP="00E646D6">
      <w:pPr>
        <w:pStyle w:val="BodyText"/>
        <w:rPr>
          <w:lang w:eastAsia="ja-JP"/>
        </w:rPr>
      </w:pPr>
      <w:ins w:id="225" w:author="lighthouse" w:date="2011-10-19T22:10:00Z">
        <w:r>
          <w:rPr>
            <w:rFonts w:hint="eastAsia"/>
            <w:lang w:eastAsia="ja-JP"/>
          </w:rPr>
          <w:t xml:space="preserve">One consideration to be taken </w:t>
        </w:r>
      </w:ins>
      <w:ins w:id="226" w:author="lighthouse" w:date="2011-10-19T22:17:00Z">
        <w:r w:rsidR="007B774A">
          <w:rPr>
            <w:rFonts w:hint="eastAsia"/>
            <w:lang w:eastAsia="ja-JP"/>
          </w:rPr>
          <w:t xml:space="preserve">into account </w:t>
        </w:r>
      </w:ins>
      <w:ins w:id="227" w:author="lighthouse" w:date="2011-10-19T22:10:00Z">
        <w:r>
          <w:rPr>
            <w:rFonts w:hint="eastAsia"/>
            <w:lang w:eastAsia="ja-JP"/>
          </w:rPr>
          <w:t xml:space="preserve">when using virtual AtoN is how much information is presented to the mariners, for example, if a waterway is properly marked on the </w:t>
        </w:r>
      </w:ins>
      <w:ins w:id="228" w:author="lighthouse" w:date="2011-10-19T22:12:00Z">
        <w:r>
          <w:rPr>
            <w:lang w:eastAsia="ja-JP"/>
          </w:rPr>
          <w:t>radar</w:t>
        </w:r>
      </w:ins>
      <w:ins w:id="229" w:author="lighthouse" w:date="2011-10-19T22:10:00Z">
        <w:r>
          <w:rPr>
            <w:rFonts w:hint="eastAsia"/>
            <w:lang w:eastAsia="ja-JP"/>
          </w:rPr>
          <w:t xml:space="preserve"> </w:t>
        </w:r>
      </w:ins>
      <w:ins w:id="230" w:author="lighthouse" w:date="2011-10-19T22:12:00Z">
        <w:r>
          <w:rPr>
            <w:lang w:eastAsia="ja-JP"/>
          </w:rPr>
          <w:t>and</w:t>
        </w:r>
      </w:ins>
      <w:ins w:id="231" w:author="lighthouse" w:date="2011-10-19T22:10:00Z">
        <w:r>
          <w:rPr>
            <w:rFonts w:hint="eastAsia"/>
            <w:lang w:eastAsia="ja-JP"/>
          </w:rPr>
          <w:t xml:space="preserve"> ECDIS</w:t>
        </w:r>
      </w:ins>
      <w:ins w:id="232"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233"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234" w:author="lighthouse" w:date="2011-10-19T22:15:00Z">
        <w:r w:rsidR="007B774A">
          <w:rPr>
            <w:rFonts w:hint="eastAsia"/>
            <w:lang w:eastAsia="ja-JP"/>
          </w:rPr>
          <w:t>o</w:t>
        </w:r>
      </w:ins>
      <w:ins w:id="235" w:author="lighthouse" w:date="2011-10-19T22:13:00Z">
        <w:r w:rsidR="007B774A">
          <w:rPr>
            <w:rFonts w:hint="eastAsia"/>
            <w:lang w:eastAsia="ja-JP"/>
          </w:rPr>
          <w:t xml:space="preserve"> the mariners for the s</w:t>
        </w:r>
      </w:ins>
      <w:ins w:id="236" w:author="lighthouse" w:date="2011-10-19T22:15:00Z">
        <w:r w:rsidR="007B774A">
          <w:rPr>
            <w:rFonts w:hint="eastAsia"/>
            <w:lang w:eastAsia="ja-JP"/>
          </w:rPr>
          <w:t>a</w:t>
        </w:r>
      </w:ins>
      <w:ins w:id="237" w:author="lighthouse" w:date="2011-10-19T22:13:00Z">
        <w:r w:rsidR="007B774A">
          <w:rPr>
            <w:rFonts w:hint="eastAsia"/>
            <w:lang w:eastAsia="ja-JP"/>
          </w:rPr>
          <w:t>me object.</w:t>
        </w:r>
      </w:ins>
    </w:p>
    <w:p w14:paraId="05D89053" w14:textId="77777777" w:rsidR="006328BA" w:rsidRDefault="006328BA" w:rsidP="006328BA">
      <w:pPr>
        <w:pStyle w:val="Heading2"/>
      </w:pPr>
      <w:bookmarkStart w:id="238" w:name="_Toc257185403"/>
      <w:r>
        <w:t>Limitations</w:t>
      </w:r>
      <w:bookmarkEnd w:id="238"/>
    </w:p>
    <w:p w14:paraId="60256983" w14:textId="77777777" w:rsidR="006328BA" w:rsidDel="00F039D3" w:rsidRDefault="006328BA" w:rsidP="006328BA">
      <w:pPr>
        <w:pStyle w:val="BodyText"/>
        <w:rPr>
          <w:del w:id="239" w:author="lighthouse" w:date="2011-10-19T21:51:00Z"/>
          <w:rFonts w:cs="Arial"/>
          <w:szCs w:val="22"/>
        </w:rPr>
      </w:pPr>
      <w:del w:id="240"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14:paraId="164DAA9F" w14:textId="77777777" w:rsidR="00FD1AFC" w:rsidRDefault="00FD1AFC" w:rsidP="006328BA">
      <w:pPr>
        <w:pStyle w:val="BodyText"/>
        <w:rPr>
          <w:rFonts w:cs="Arial"/>
          <w:szCs w:val="22"/>
        </w:rPr>
      </w:pPr>
      <w:del w:id="241" w:author="lighthouse" w:date="2011-10-19T21:51:00Z">
        <w:r w:rsidDel="00F039D3">
          <w:rPr>
            <w:rFonts w:cs="Arial"/>
            <w:szCs w:val="22"/>
          </w:rPr>
          <w:delText>Other l</w:delText>
        </w:r>
      </w:del>
      <w:ins w:id="242" w:author="lighthouse" w:date="2011-10-19T21:51:00Z">
        <w:r w:rsidR="00F039D3">
          <w:rPr>
            <w:rFonts w:cs="Arial" w:hint="eastAsia"/>
            <w:szCs w:val="22"/>
            <w:lang w:eastAsia="ja-JP"/>
          </w:rPr>
          <w:t>L</w:t>
        </w:r>
      </w:ins>
      <w:r>
        <w:rPr>
          <w:rFonts w:cs="Arial"/>
          <w:szCs w:val="22"/>
        </w:rPr>
        <w:t>imitations include:</w:t>
      </w:r>
    </w:p>
    <w:p w14:paraId="3C975C0C" w14:textId="77777777" w:rsidR="00FD1AFC" w:rsidRDefault="00FD1AFC" w:rsidP="00FD1AFC">
      <w:pPr>
        <w:pStyle w:val="List1"/>
        <w:numPr>
          <w:ilvl w:val="0"/>
          <w:numId w:val="44"/>
        </w:numPr>
      </w:pPr>
      <w:r>
        <w:t>GNSS vulnerability;</w:t>
      </w:r>
    </w:p>
    <w:p w14:paraId="15B2FA60" w14:textId="77777777" w:rsidR="00FD1AFC" w:rsidRDefault="00FD1AFC" w:rsidP="00FD1AFC">
      <w:pPr>
        <w:pStyle w:val="List1"/>
      </w:pPr>
      <w:r>
        <w:t>Susceptibility to spoofing and jamming;</w:t>
      </w:r>
    </w:p>
    <w:p w14:paraId="0E3BE954" w14:textId="77777777" w:rsidR="00FD1AFC" w:rsidRDefault="00FD1AFC" w:rsidP="00FD1AFC">
      <w:pPr>
        <w:pStyle w:val="List1"/>
        <w:rPr>
          <w:ins w:id="243" w:author="lighthouse" w:date="2011-10-19T21:57:00Z"/>
        </w:rPr>
      </w:pPr>
      <w:bookmarkStart w:id="244" w:name="_Toc256968138"/>
      <w:r w:rsidRPr="00E10BE9">
        <w:t xml:space="preserve">AIS </w:t>
      </w:r>
      <w:ins w:id="245" w:author="lighthouse" w:date="2012-04-24T19:42:00Z">
        <w:r w:rsidR="00F64FAA">
          <w:rPr>
            <w:rFonts w:hint="eastAsia"/>
          </w:rPr>
          <w:t>VHF Data Link (</w:t>
        </w:r>
      </w:ins>
      <w:r w:rsidRPr="00E10BE9">
        <w:t>VDL</w:t>
      </w:r>
      <w:ins w:id="246" w:author="lighthouse" w:date="2012-04-24T19:42:00Z">
        <w:r w:rsidR="00F64FAA">
          <w:rPr>
            <w:rFonts w:hint="eastAsia"/>
          </w:rPr>
          <w:t>)</w:t>
        </w:r>
      </w:ins>
      <w:r w:rsidRPr="00E10BE9">
        <w:t xml:space="preserve"> capacity and FATDMA planning</w:t>
      </w:r>
      <w:bookmarkEnd w:id="244"/>
      <w:del w:id="247" w:author="lighthouse" w:date="2011-10-19T21:58:00Z">
        <w:r w:rsidR="00A56939" w:rsidDel="00D7758D">
          <w:delText>.</w:delText>
        </w:r>
      </w:del>
      <w:ins w:id="248" w:author="lighthouse" w:date="2011-10-19T21:58:00Z">
        <w:r w:rsidR="00D7758D">
          <w:rPr>
            <w:rFonts w:hint="eastAsia"/>
          </w:rPr>
          <w:t>;</w:t>
        </w:r>
      </w:ins>
    </w:p>
    <w:p w14:paraId="2B72F4B0" w14:textId="77777777" w:rsidR="00D7758D" w:rsidRDefault="00D7758D" w:rsidP="00FD1AFC">
      <w:pPr>
        <w:pStyle w:val="List1"/>
        <w:rPr>
          <w:ins w:id="249" w:author="lighthouse" w:date="2012-04-24T19:30:00Z"/>
        </w:rPr>
      </w:pPr>
      <w:ins w:id="250" w:author="lighthouse" w:date="2011-10-19T21:58:00Z">
        <w:r>
          <w:rPr>
            <w:rFonts w:hint="eastAsia"/>
          </w:rPr>
          <w:t xml:space="preserve">Only few ships can </w:t>
        </w:r>
        <w:r>
          <w:t>display</w:t>
        </w:r>
        <w:r>
          <w:rPr>
            <w:rFonts w:hint="eastAsia"/>
          </w:rPr>
          <w:t xml:space="preserve"> AIS AtoN symbol</w:t>
        </w:r>
      </w:ins>
      <w:ins w:id="251" w:author="lighthouse" w:date="2011-10-19T21:59:00Z">
        <w:r>
          <w:rPr>
            <w:rFonts w:hint="eastAsia"/>
          </w:rPr>
          <w:t xml:space="preserve"> at </w:t>
        </w:r>
      </w:ins>
      <w:ins w:id="252" w:author="lighthouse" w:date="2011-10-19T22:19:00Z">
        <w:r w:rsidR="007B774A">
          <w:t>present</w:t>
        </w:r>
      </w:ins>
      <w:ins w:id="253" w:author="lighthouse" w:date="2011-10-19T21:58:00Z">
        <w:r>
          <w:rPr>
            <w:rFonts w:hint="eastAsia"/>
          </w:rPr>
          <w:t>.</w:t>
        </w:r>
      </w:ins>
    </w:p>
    <w:p w14:paraId="7421CE1D" w14:textId="77777777" w:rsidR="006C34AD" w:rsidDel="00F64FAA" w:rsidRDefault="006C34AD" w:rsidP="00FD1AFC">
      <w:pPr>
        <w:pStyle w:val="List1"/>
        <w:rPr>
          <w:del w:id="254" w:author="lighthouse" w:date="2012-04-24T19:42:00Z"/>
        </w:rPr>
      </w:pPr>
    </w:p>
    <w:p w14:paraId="4FED27FE" w14:textId="77777777" w:rsidR="006328BA" w:rsidRDefault="006328BA" w:rsidP="006328BA">
      <w:pPr>
        <w:pStyle w:val="Heading2"/>
      </w:pPr>
      <w:bookmarkStart w:id="255" w:name="_Toc257185404"/>
      <w:r>
        <w:t>Benefits</w:t>
      </w:r>
      <w:bookmarkEnd w:id="255"/>
    </w:p>
    <w:p w14:paraId="5824260C" w14:textId="77777777"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14:paraId="7DD46DFA" w14:textId="77777777" w:rsidR="006328BA" w:rsidRDefault="006328BA" w:rsidP="006328BA">
      <w:pPr>
        <w:pStyle w:val="Bullet1"/>
        <w:tabs>
          <w:tab w:val="clear" w:pos="720"/>
          <w:tab w:val="num" w:pos="1134"/>
        </w:tabs>
        <w:spacing w:before="60" w:after="60"/>
        <w:ind w:left="1134" w:hanging="567"/>
      </w:pPr>
      <w:r w:rsidRPr="009423F0">
        <w:t>Timely notification;</w:t>
      </w:r>
    </w:p>
    <w:p w14:paraId="598C04EF" w14:textId="77777777"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14:paraId="6BA61B10" w14:textId="77777777" w:rsidR="006328BA" w:rsidRDefault="006328BA" w:rsidP="006328BA">
      <w:pPr>
        <w:pStyle w:val="Bullet1"/>
        <w:tabs>
          <w:tab w:val="clear" w:pos="720"/>
          <w:tab w:val="num" w:pos="1134"/>
        </w:tabs>
        <w:spacing w:before="60" w:after="60"/>
        <w:ind w:left="1134" w:hanging="567"/>
      </w:pPr>
      <w:r w:rsidRPr="009423F0">
        <w:t>Ease and speed of deployment;</w:t>
      </w:r>
    </w:p>
    <w:p w14:paraId="5E6937A3" w14:textId="77777777"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14:paraId="058847C1" w14:textId="77777777"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14:paraId="58355AEE" w14:textId="77777777"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14:paraId="11EE2F8F" w14:textId="77777777" w:rsidR="006328BA" w:rsidRDefault="006328BA" w:rsidP="006328BA">
      <w:pPr>
        <w:pStyle w:val="Bullet1"/>
        <w:tabs>
          <w:tab w:val="clear" w:pos="720"/>
          <w:tab w:val="num" w:pos="1134"/>
        </w:tabs>
        <w:spacing w:before="60" w:after="60"/>
        <w:ind w:left="1134" w:hanging="567"/>
      </w:pPr>
      <w:r w:rsidRPr="009423F0">
        <w:t>Easily changed / amended;</w:t>
      </w:r>
    </w:p>
    <w:p w14:paraId="79A34548" w14:textId="77777777" w:rsidR="00165B07" w:rsidRDefault="006328BA" w:rsidP="00165B07">
      <w:pPr>
        <w:pStyle w:val="Bullet1"/>
        <w:tabs>
          <w:tab w:val="clear" w:pos="720"/>
          <w:tab w:val="num" w:pos="1134"/>
        </w:tabs>
        <w:spacing w:before="60" w:after="60"/>
        <w:ind w:left="1134" w:hanging="567"/>
        <w:rPr>
          <w:ins w:id="256" w:author="lighthouse" w:date="2011-10-19T23:16:00Z"/>
        </w:rPr>
      </w:pPr>
      <w:r w:rsidRPr="009416EA">
        <w:t>Low cost to install and maintain</w:t>
      </w:r>
      <w:ins w:id="257" w:author="lighthouse" w:date="2011-10-19T23:16:00Z">
        <w:r w:rsidR="00165B07">
          <w:rPr>
            <w:rFonts w:hint="eastAsia"/>
            <w:lang w:eastAsia="ja-JP"/>
          </w:rPr>
          <w:t>;</w:t>
        </w:r>
      </w:ins>
    </w:p>
    <w:p w14:paraId="07A5CE2D" w14:textId="77777777" w:rsidR="006328BA" w:rsidRPr="006328BA" w:rsidRDefault="00165B07" w:rsidP="00165B07">
      <w:pPr>
        <w:pStyle w:val="Bullet1"/>
        <w:tabs>
          <w:tab w:val="clear" w:pos="720"/>
          <w:tab w:val="num" w:pos="1134"/>
        </w:tabs>
        <w:spacing w:before="60" w:after="60"/>
        <w:ind w:left="1134" w:hanging="567"/>
      </w:pPr>
      <w:ins w:id="258" w:author="lighthouse" w:date="2011-10-19T23:18:00Z">
        <w:r>
          <w:rPr>
            <w:rFonts w:hint="eastAsia"/>
            <w:lang w:eastAsia="ja-JP"/>
          </w:rPr>
          <w:t>Marking</w:t>
        </w:r>
      </w:ins>
      <w:ins w:id="259" w:author="lighthouse" w:date="2011-10-19T23:17:00Z">
        <w:r>
          <w:rPr>
            <w:rFonts w:hint="eastAsia"/>
            <w:lang w:eastAsia="ja-JP"/>
          </w:rPr>
          <w:t xml:space="preserve"> where physical</w:t>
        </w:r>
      </w:ins>
      <w:ins w:id="260" w:author="lighthouse" w:date="2011-10-19T23:18:00Z">
        <w:r>
          <w:rPr>
            <w:rFonts w:hint="eastAsia"/>
            <w:lang w:eastAsia="ja-JP"/>
          </w:rPr>
          <w:t xml:space="preserve"> AtoN is not practical.</w:t>
        </w:r>
      </w:ins>
      <w:ins w:id="261" w:author="lighthouse" w:date="2011-10-19T23:17:00Z">
        <w:r>
          <w:rPr>
            <w:rFonts w:hint="eastAsia"/>
            <w:lang w:eastAsia="ja-JP"/>
          </w:rPr>
          <w:t xml:space="preserve"> </w:t>
        </w:r>
      </w:ins>
      <w:del w:id="262" w:author="lighthouse" w:date="2011-10-19T23:14:00Z">
        <w:r w:rsidR="006328BA" w:rsidRPr="009416EA" w:rsidDel="00165B07">
          <w:delText>.</w:delText>
        </w:r>
      </w:del>
    </w:p>
    <w:p w14:paraId="7EE340ED" w14:textId="77777777" w:rsidR="00AB0D66" w:rsidRPr="0048570D" w:rsidRDefault="00AB0D66" w:rsidP="00DC27A1">
      <w:pPr>
        <w:pStyle w:val="Heading1"/>
        <w:numPr>
          <w:ilvl w:val="0"/>
          <w:numId w:val="7"/>
        </w:numPr>
      </w:pPr>
      <w:bookmarkStart w:id="263" w:name="_Toc257185405"/>
      <w:r w:rsidRPr="0048570D">
        <w:t>summary</w:t>
      </w:r>
      <w:bookmarkEnd w:id="93"/>
      <w:bookmarkEnd w:id="263"/>
    </w:p>
    <w:p w14:paraId="6F3EC738"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566DAAC0" w14:textId="77777777" w:rsidR="00AB0D66" w:rsidRDefault="00AB0D66" w:rsidP="00FE11AE">
      <w:pPr>
        <w:pStyle w:val="BodyText"/>
        <w:rPr>
          <w:ins w:id="264" w:author="lighthouse" w:date="2011-10-19T23:22:00Z"/>
          <w:lang w:eastAsia="ja-JP"/>
        </w:rPr>
      </w:pPr>
      <w:r>
        <w:rPr>
          <w:lang w:eastAsia="de-DE"/>
        </w:rPr>
        <w:t>Virtual AtoN</w:t>
      </w:r>
      <w:r w:rsidRPr="0048570D">
        <w:t xml:space="preserve"> </w:t>
      </w:r>
      <w:proofErr w:type="gramStart"/>
      <w:r w:rsidRPr="0048570D">
        <w:t>are</w:t>
      </w:r>
      <w:proofErr w:type="gramEnd"/>
      <w:r w:rsidRPr="0048570D">
        <w:t xml:space="preserv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14:paraId="483C67E2" w14:textId="77777777" w:rsidR="00165B07" w:rsidRPr="0048570D" w:rsidRDefault="00165B07" w:rsidP="00FE11AE">
      <w:pPr>
        <w:pStyle w:val="BodyText"/>
        <w:rPr>
          <w:lang w:eastAsia="ja-JP"/>
        </w:rPr>
      </w:pPr>
      <w:ins w:id="265" w:author="lighthouse" w:date="2011-10-19T23:22:00Z">
        <w:r>
          <w:rPr>
            <w:rFonts w:hint="eastAsia"/>
            <w:lang w:eastAsia="ja-JP"/>
          </w:rPr>
          <w:t xml:space="preserve">Virtual AtoN can be used as both temporary and permanently but authorities or users </w:t>
        </w:r>
      </w:ins>
      <w:ins w:id="266" w:author="lighthouse" w:date="2012-04-26T16:43:00Z">
        <w:r w:rsidR="00502A70">
          <w:rPr>
            <w:rFonts w:hint="eastAsia"/>
            <w:lang w:eastAsia="ja-JP"/>
          </w:rPr>
          <w:t xml:space="preserve">should always </w:t>
        </w:r>
      </w:ins>
      <w:ins w:id="267" w:author="lighthouse" w:date="2011-10-19T23:24:00Z">
        <w:r>
          <w:rPr>
            <w:rFonts w:hint="eastAsia"/>
            <w:lang w:eastAsia="ja-JP"/>
          </w:rPr>
          <w:t>be aware of its limitations and vuln</w:t>
        </w:r>
      </w:ins>
      <w:ins w:id="268" w:author="lighthouse" w:date="2011-10-19T23:25:00Z">
        <w:r w:rsidR="00012AE0">
          <w:rPr>
            <w:rFonts w:hint="eastAsia"/>
            <w:lang w:eastAsia="ja-JP"/>
          </w:rPr>
          <w:t>era</w:t>
        </w:r>
      </w:ins>
      <w:ins w:id="269" w:author="lighthouse" w:date="2011-10-19T23:24:00Z">
        <w:r>
          <w:rPr>
            <w:rFonts w:hint="eastAsia"/>
            <w:lang w:eastAsia="ja-JP"/>
          </w:rPr>
          <w:t>bility</w:t>
        </w:r>
      </w:ins>
      <w:ins w:id="270" w:author="lighthouse" w:date="2011-10-19T23:26:00Z">
        <w:r w:rsidR="00012AE0">
          <w:rPr>
            <w:rFonts w:hint="eastAsia"/>
            <w:lang w:eastAsia="ja-JP"/>
          </w:rPr>
          <w:t>.  Especially</w:t>
        </w:r>
      </w:ins>
      <w:ins w:id="271" w:author="lighthouse" w:date="2011-10-19T23:29:00Z">
        <w:r w:rsidR="00012AE0">
          <w:rPr>
            <w:rFonts w:hint="eastAsia"/>
            <w:lang w:eastAsia="ja-JP"/>
          </w:rPr>
          <w:t xml:space="preserve"> that at this moment </w:t>
        </w:r>
      </w:ins>
      <w:ins w:id="272" w:author="lighthouse" w:date="2011-10-19T23:26:00Z">
        <w:r w:rsidR="00012AE0">
          <w:rPr>
            <w:rFonts w:hint="eastAsia"/>
            <w:lang w:eastAsia="ja-JP"/>
          </w:rPr>
          <w:t xml:space="preserve">only few ships have capability of </w:t>
        </w:r>
      </w:ins>
      <w:ins w:id="273" w:author="lighthouse" w:date="2011-10-19T23:30:00Z">
        <w:r w:rsidR="00012AE0">
          <w:rPr>
            <w:rFonts w:hint="eastAsia"/>
            <w:lang w:eastAsia="ja-JP"/>
          </w:rPr>
          <w:t>displaying</w:t>
        </w:r>
      </w:ins>
      <w:ins w:id="274" w:author="lighthouse" w:date="2011-10-19T23:26:00Z">
        <w:r w:rsidR="00012AE0">
          <w:rPr>
            <w:rFonts w:hint="eastAsia"/>
            <w:lang w:eastAsia="ja-JP"/>
          </w:rPr>
          <w:t xml:space="preserve"> virtual AtoN </w:t>
        </w:r>
      </w:ins>
      <w:ins w:id="275" w:author="lighthouse" w:date="2011-10-19T23:28:00Z">
        <w:r w:rsidR="00012AE0">
          <w:rPr>
            <w:rFonts w:hint="eastAsia"/>
            <w:lang w:eastAsia="ja-JP"/>
          </w:rPr>
          <w:t xml:space="preserve">on </w:t>
        </w:r>
      </w:ins>
      <w:ins w:id="276" w:author="lighthouse" w:date="2012-04-26T00:02:00Z">
        <w:r w:rsidR="0052386C">
          <w:rPr>
            <w:rFonts w:hint="eastAsia"/>
            <w:lang w:eastAsia="ja-JP"/>
          </w:rPr>
          <w:t>their</w:t>
        </w:r>
      </w:ins>
      <w:ins w:id="277" w:author="lighthouse" w:date="2011-10-19T23:28:00Z">
        <w:r w:rsidR="00012AE0">
          <w:rPr>
            <w:rFonts w:hint="eastAsia"/>
            <w:lang w:eastAsia="ja-JP"/>
          </w:rPr>
          <w:t xml:space="preserve"> navigational </w:t>
        </w:r>
      </w:ins>
      <w:ins w:id="278" w:author="lighthouse" w:date="2011-10-19T23:30:00Z">
        <w:r w:rsidR="00012AE0">
          <w:rPr>
            <w:rFonts w:hint="eastAsia"/>
            <w:lang w:eastAsia="ja-JP"/>
          </w:rPr>
          <w:t>equipment</w:t>
        </w:r>
      </w:ins>
      <w:ins w:id="279" w:author="lighthouse" w:date="2011-10-19T23:28:00Z">
        <w:r w:rsidR="00012AE0">
          <w:rPr>
            <w:rFonts w:hint="eastAsia"/>
            <w:lang w:eastAsia="ja-JP"/>
          </w:rPr>
          <w:t>.</w:t>
        </w:r>
      </w:ins>
    </w:p>
    <w:p w14:paraId="506A24AA" w14:textId="77777777" w:rsidR="00AB0D66" w:rsidRDefault="00AB0D66" w:rsidP="00FE11AE">
      <w:pPr>
        <w:pStyle w:val="BodyText"/>
        <w:rPr>
          <w:ins w:id="280" w:author="lighthouse" w:date="2012-04-26T16:16:00Z"/>
          <w:lang w:eastAsia="ja-JP"/>
        </w:rPr>
      </w:pPr>
      <w:r w:rsidRPr="0048570D">
        <w:lastRenderedPageBreak/>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ins w:id="281" w:author="lighthouse" w:date="2012-04-26T16:44:00Z">
        <w:r w:rsidR="00502A70">
          <w:rPr>
            <w:rFonts w:hint="eastAsia"/>
            <w:lang w:eastAsia="ja-JP"/>
          </w:rPr>
          <w:t xml:space="preserve"> as it will enhance the safety of navigation</w:t>
        </w:r>
      </w:ins>
      <w:r w:rsidRPr="0048570D">
        <w:t>.</w:t>
      </w:r>
    </w:p>
    <w:p w14:paraId="130D6640" w14:textId="77777777" w:rsidR="00DF7D42" w:rsidRPr="0048570D" w:rsidRDefault="00DF7D42" w:rsidP="00DF7D42">
      <w:pPr>
        <w:pStyle w:val="Heading1"/>
        <w:numPr>
          <w:ilvl w:val="0"/>
          <w:numId w:val="7"/>
        </w:numPr>
        <w:rPr>
          <w:ins w:id="282" w:author="lighthouse" w:date="2012-04-26T16:17:00Z"/>
        </w:rPr>
      </w:pPr>
      <w:ins w:id="283" w:author="lighthouse" w:date="2012-04-26T16:17:00Z">
        <w:r>
          <w:rPr>
            <w:rFonts w:hint="eastAsia"/>
            <w:lang w:eastAsia="ja-JP"/>
          </w:rPr>
          <w:t>REFERENCES</w:t>
        </w:r>
      </w:ins>
    </w:p>
    <w:p w14:paraId="04186C96" w14:textId="77777777" w:rsidR="00DF7D42" w:rsidRDefault="00DF7D42" w:rsidP="00DF7D42">
      <w:pPr>
        <w:pStyle w:val="References"/>
        <w:tabs>
          <w:tab w:val="left" w:pos="567"/>
        </w:tabs>
        <w:jc w:val="both"/>
        <w:rPr>
          <w:ins w:id="284" w:author="lighthouse" w:date="2012-04-26T16:18:00Z"/>
        </w:rPr>
      </w:pPr>
      <w:ins w:id="285" w:author="lighthouse" w:date="2012-04-26T16:18:00Z">
        <w:r>
          <w:t xml:space="preserve">IMO Res. </w:t>
        </w:r>
        <w:r w:rsidRPr="009423F0">
          <w:t>A.917(22) 2001 Guidelines for the Onboard Operational Use of Shipborne AIS</w:t>
        </w:r>
      </w:ins>
    </w:p>
    <w:p w14:paraId="380A66F9" w14:textId="77777777" w:rsidR="00DF7D42" w:rsidRDefault="00DF7D42" w:rsidP="00DF7D42">
      <w:pPr>
        <w:pStyle w:val="References"/>
        <w:tabs>
          <w:tab w:val="left" w:pos="567"/>
        </w:tabs>
        <w:jc w:val="both"/>
        <w:rPr>
          <w:ins w:id="286" w:author="lighthouse" w:date="2012-04-26T16:18:00Z"/>
        </w:rPr>
      </w:pPr>
      <w:ins w:id="287" w:author="lighthouse" w:date="2012-04-26T16:18:00Z">
        <w:r>
          <w:t xml:space="preserve">IMO Res. </w:t>
        </w:r>
        <w:r w:rsidRPr="009423F0">
          <w:t>A.956(23) 2003 Amendments to the Guidelines for the Onboard Operational Use of Shipborne AIS</w:t>
        </w:r>
      </w:ins>
    </w:p>
    <w:p w14:paraId="021D25F1" w14:textId="77777777" w:rsidR="00DF7D42" w:rsidRPr="00404B94" w:rsidRDefault="00DF7D42" w:rsidP="00DF7D42">
      <w:pPr>
        <w:pStyle w:val="References"/>
        <w:tabs>
          <w:tab w:val="left" w:pos="567"/>
        </w:tabs>
        <w:jc w:val="both"/>
        <w:rPr>
          <w:ins w:id="288" w:author="lighthouse" w:date="2012-04-26T16:18:00Z"/>
        </w:rPr>
      </w:pPr>
      <w:ins w:id="289" w:author="lighthouse" w:date="2012-04-26T16:18:00Z">
        <w:r w:rsidRPr="00404B94">
          <w:t>MSC 232(82) Performance Standards for ECDIS</w:t>
        </w:r>
      </w:ins>
    </w:p>
    <w:p w14:paraId="33454CF8" w14:textId="77777777" w:rsidR="00DF7D42" w:rsidRPr="00404B94" w:rsidRDefault="00DF7D42" w:rsidP="00DF7D42">
      <w:pPr>
        <w:pStyle w:val="References"/>
        <w:tabs>
          <w:tab w:val="left" w:pos="567"/>
        </w:tabs>
        <w:jc w:val="both"/>
        <w:rPr>
          <w:ins w:id="290" w:author="lighthouse" w:date="2012-04-26T16:18:00Z"/>
        </w:rPr>
      </w:pPr>
      <w:ins w:id="291" w:author="lighthouse" w:date="2012-04-26T16:18:00Z">
        <w:r w:rsidRPr="00404B94">
          <w:t>MSC.192(79) Performance standards for radar equipment</w:t>
        </w:r>
      </w:ins>
    </w:p>
    <w:p w14:paraId="04A68557" w14:textId="77777777" w:rsidR="00DF7D42" w:rsidRDefault="00DF7D42" w:rsidP="00DF7D42">
      <w:pPr>
        <w:pStyle w:val="References"/>
        <w:tabs>
          <w:tab w:val="left" w:pos="567"/>
        </w:tabs>
        <w:jc w:val="both"/>
        <w:rPr>
          <w:ins w:id="292" w:author="lighthouse" w:date="2012-04-26T16:18:00Z"/>
        </w:rPr>
      </w:pPr>
      <w:ins w:id="293" w:author="lighthouse" w:date="2012-04-26T16:18:00Z">
        <w:r w:rsidRPr="009423F0">
          <w:t>MSC.191(79) Performance Standards for the Presentation of Navigation-Related Information on Shipborne Navigational displays</w:t>
        </w:r>
      </w:ins>
    </w:p>
    <w:p w14:paraId="03560A6A" w14:textId="77777777" w:rsidR="00DF7D42" w:rsidRDefault="00DF7D42" w:rsidP="00DF7D42">
      <w:pPr>
        <w:pStyle w:val="References"/>
        <w:tabs>
          <w:tab w:val="left" w:pos="567"/>
        </w:tabs>
        <w:jc w:val="both"/>
        <w:rPr>
          <w:ins w:id="294" w:author="lighthouse" w:date="2012-04-26T16:18:00Z"/>
        </w:rPr>
      </w:pPr>
      <w:ins w:id="295" w:author="lighthouse" w:date="2012-04-26T16:18:00Z">
        <w:r w:rsidRPr="009423F0">
          <w:t>MSC 86/23/7 New symbols for AIS-AtoN - Submitted by Japan</w:t>
        </w:r>
      </w:ins>
    </w:p>
    <w:p w14:paraId="16DA33A4" w14:textId="77777777" w:rsidR="00DF7D42" w:rsidRDefault="00DF7D42" w:rsidP="00DF7D42">
      <w:pPr>
        <w:pStyle w:val="References"/>
        <w:tabs>
          <w:tab w:val="left" w:pos="567"/>
        </w:tabs>
        <w:jc w:val="both"/>
        <w:rPr>
          <w:ins w:id="296" w:author="lighthouse" w:date="2012-04-26T16:18:00Z"/>
        </w:rPr>
      </w:pPr>
      <w:ins w:id="297" w:author="lighthouse" w:date="2012-04-26T16:18:00Z">
        <w:r w:rsidRPr="009423F0">
          <w:t>IMO SN</w:t>
        </w:r>
        <w:r>
          <w:t>/</w:t>
        </w:r>
        <w:r w:rsidRPr="009423F0">
          <w:t>Circ 243 – Amendments to Guidelines for the Presentation of Navigation-Related Symbols, Terms and Abbreviations</w:t>
        </w:r>
      </w:ins>
    </w:p>
    <w:p w14:paraId="4BFBD7B8" w14:textId="77777777" w:rsidR="00DF7D42" w:rsidRDefault="00DF7D42" w:rsidP="00DF7D42">
      <w:pPr>
        <w:pStyle w:val="References"/>
        <w:tabs>
          <w:tab w:val="left" w:pos="567"/>
        </w:tabs>
        <w:jc w:val="both"/>
        <w:rPr>
          <w:ins w:id="298" w:author="lighthouse" w:date="2012-04-26T16:18:00Z"/>
        </w:rPr>
      </w:pPr>
      <w:ins w:id="299" w:author="lighthouse" w:date="2012-04-26T16:18:00Z">
        <w:r>
          <w:t xml:space="preserve">IMO </w:t>
        </w:r>
        <w:r w:rsidRPr="009423F0">
          <w:t>SN</w:t>
        </w:r>
        <w:r>
          <w:t>/</w:t>
        </w:r>
        <w:r w:rsidRPr="009423F0">
          <w:t>Circ 266 Maintenance of ECDIS Software</w:t>
        </w:r>
      </w:ins>
    </w:p>
    <w:p w14:paraId="178F9014" w14:textId="77777777" w:rsidR="00DF7D42" w:rsidRDefault="00DF7D42" w:rsidP="00DF7D42">
      <w:pPr>
        <w:pStyle w:val="References"/>
        <w:tabs>
          <w:tab w:val="left" w:pos="567"/>
        </w:tabs>
        <w:jc w:val="both"/>
        <w:rPr>
          <w:ins w:id="300" w:author="lighthouse" w:date="2012-04-26T16:18:00Z"/>
        </w:rPr>
      </w:pPr>
      <w:ins w:id="301" w:author="lighthouse" w:date="2012-04-26T16:18:00Z">
        <w:r w:rsidRPr="00155ED2">
          <w:t xml:space="preserve">IMO SN/Circ </w:t>
        </w:r>
        <w:r>
          <w:rPr>
            <w:rFonts w:hint="eastAsia"/>
            <w:lang w:eastAsia="ja-JP"/>
          </w:rPr>
          <w:t xml:space="preserve">289 </w:t>
        </w:r>
        <w:r w:rsidRPr="00155ED2">
          <w:t>Guidance of the Use of AIS Application Specific Messages</w:t>
        </w:r>
      </w:ins>
    </w:p>
    <w:p w14:paraId="799707C2" w14:textId="77777777" w:rsidR="00DF7D42" w:rsidRPr="00155ED2" w:rsidRDefault="00DF7D42" w:rsidP="00DF7D42">
      <w:pPr>
        <w:pStyle w:val="References"/>
        <w:tabs>
          <w:tab w:val="left" w:pos="567"/>
        </w:tabs>
        <w:jc w:val="both"/>
        <w:rPr>
          <w:ins w:id="302" w:author="lighthouse" w:date="2012-04-26T16:18:00Z"/>
        </w:rPr>
      </w:pPr>
      <w:ins w:id="303" w:author="lighthouse" w:date="2012-04-26T16:18:00Z">
        <w:r>
          <w:rPr>
            <w:rFonts w:hint="eastAsia"/>
            <w:lang w:eastAsia="ja-JP"/>
          </w:rPr>
          <w:t>IMO SN/Circ 290 Guidance for the presentation and display of AIS Application Spec</w:t>
        </w:r>
      </w:ins>
      <w:ins w:id="304" w:author="lighthouse" w:date="2012-04-26T16:57:00Z">
        <w:r w:rsidR="001921FC">
          <w:rPr>
            <w:rFonts w:hint="eastAsia"/>
            <w:lang w:eastAsia="ja-JP"/>
          </w:rPr>
          <w:t>i</w:t>
        </w:r>
      </w:ins>
      <w:ins w:id="305" w:author="lighthouse" w:date="2012-04-26T16:18:00Z">
        <w:r>
          <w:rPr>
            <w:rFonts w:hint="eastAsia"/>
            <w:lang w:eastAsia="ja-JP"/>
          </w:rPr>
          <w:t>fic Messages Information</w:t>
        </w:r>
      </w:ins>
    </w:p>
    <w:p w14:paraId="32119C08" w14:textId="77777777" w:rsidR="00DF7D42" w:rsidRDefault="00DF7D42" w:rsidP="00DF7D42">
      <w:pPr>
        <w:pStyle w:val="References"/>
        <w:tabs>
          <w:tab w:val="left" w:pos="567"/>
        </w:tabs>
        <w:jc w:val="both"/>
        <w:rPr>
          <w:ins w:id="306" w:author="lighthouse" w:date="2012-04-26T16:18:00Z"/>
        </w:rPr>
      </w:pPr>
      <w:ins w:id="307" w:author="lighthouse" w:date="2012-04-26T16:18:00Z">
        <w:r w:rsidRPr="009423F0">
          <w:t>ITU-R M.1371 Technical Characteristics for Automatic identification System using Time Division Multiple Access in the VHF Maritime Mobile Band</w:t>
        </w:r>
      </w:ins>
    </w:p>
    <w:p w14:paraId="689BB0CD" w14:textId="77777777" w:rsidR="00DF7D42" w:rsidRDefault="00DF7D42" w:rsidP="00DF7D42">
      <w:pPr>
        <w:pStyle w:val="References"/>
        <w:tabs>
          <w:tab w:val="left" w:pos="567"/>
        </w:tabs>
        <w:jc w:val="both"/>
        <w:rPr>
          <w:ins w:id="308" w:author="lighthouse" w:date="2012-04-26T16:18:00Z"/>
        </w:rPr>
      </w:pPr>
      <w:ins w:id="309" w:author="lighthouse" w:date="2012-04-26T16:18:00Z">
        <w:r w:rsidRPr="009423F0">
          <w:t>IHO S-4 Chart Specifications of the IHO and Regulations for International (INT) Charts</w:t>
        </w:r>
      </w:ins>
    </w:p>
    <w:p w14:paraId="37DA96C5" w14:textId="77777777" w:rsidR="00DF7D42" w:rsidRDefault="00DF7D42" w:rsidP="00DF7D42">
      <w:pPr>
        <w:pStyle w:val="References"/>
        <w:tabs>
          <w:tab w:val="left" w:pos="567"/>
        </w:tabs>
        <w:jc w:val="both"/>
        <w:rPr>
          <w:ins w:id="310" w:author="lighthouse" w:date="2012-04-26T16:18:00Z"/>
        </w:rPr>
      </w:pPr>
      <w:ins w:id="311" w:author="lighthouse" w:date="2012-04-26T16:18:00Z">
        <w:r w:rsidRPr="009423F0">
          <w:t>IHO S-52 Specifications for Chart Content and Display Aspects of ECDIS</w:t>
        </w:r>
      </w:ins>
    </w:p>
    <w:p w14:paraId="57D6C56D" w14:textId="77777777" w:rsidR="00DF7D42" w:rsidRDefault="00DF7D42" w:rsidP="00DF7D42">
      <w:pPr>
        <w:pStyle w:val="References"/>
        <w:tabs>
          <w:tab w:val="left" w:pos="567"/>
        </w:tabs>
        <w:jc w:val="both"/>
        <w:rPr>
          <w:ins w:id="312" w:author="lighthouse" w:date="2012-04-26T16:18:00Z"/>
        </w:rPr>
      </w:pPr>
      <w:ins w:id="313" w:author="lighthouse" w:date="2012-04-26T16:18:00Z">
        <w:r w:rsidRPr="009423F0">
          <w:t>IHO S-57 Transfer Standard for Digital Hydrographic Data</w:t>
        </w:r>
      </w:ins>
    </w:p>
    <w:p w14:paraId="6560D9D6" w14:textId="77777777" w:rsidR="00DF7D42" w:rsidRDefault="00DF7D42" w:rsidP="00DF7D42">
      <w:pPr>
        <w:pStyle w:val="References"/>
        <w:tabs>
          <w:tab w:val="left" w:pos="567"/>
        </w:tabs>
        <w:jc w:val="both"/>
        <w:rPr>
          <w:ins w:id="314" w:author="lighthouse" w:date="2012-04-26T16:18:00Z"/>
        </w:rPr>
      </w:pPr>
      <w:ins w:id="315" w:author="lighthouse" w:date="2012-04-26T16:18:00Z">
        <w:r w:rsidRPr="009423F0">
          <w:t>IHO S-57 Appendix B</w:t>
        </w:r>
        <w:r>
          <w:t>.1</w:t>
        </w:r>
        <w:r w:rsidRPr="009423F0">
          <w:t xml:space="preserve">  ENC Product Specification</w:t>
        </w:r>
      </w:ins>
    </w:p>
    <w:p w14:paraId="4F91CE84" w14:textId="77777777" w:rsidR="00DF7D42" w:rsidRDefault="00DF7D42" w:rsidP="00DF7D42">
      <w:pPr>
        <w:pStyle w:val="References"/>
        <w:tabs>
          <w:tab w:val="left" w:pos="567"/>
        </w:tabs>
        <w:jc w:val="both"/>
        <w:rPr>
          <w:ins w:id="316" w:author="lighthouse" w:date="2012-04-26T16:18:00Z"/>
        </w:rPr>
      </w:pPr>
      <w:ins w:id="317" w:author="lighthouse" w:date="2012-04-26T16:18:00Z">
        <w:r w:rsidRPr="009423F0">
          <w:t>IHO S-100 Universal Hydrographic Data Model</w:t>
        </w:r>
      </w:ins>
    </w:p>
    <w:p w14:paraId="27AC8DBF" w14:textId="77777777" w:rsidR="00DF7D42" w:rsidRDefault="00DF7D42" w:rsidP="00DF7D42">
      <w:pPr>
        <w:pStyle w:val="References"/>
        <w:tabs>
          <w:tab w:val="left" w:pos="567"/>
        </w:tabs>
        <w:jc w:val="both"/>
        <w:rPr>
          <w:ins w:id="318" w:author="lighthouse" w:date="2012-04-26T16:18:00Z"/>
        </w:rPr>
      </w:pPr>
      <w:ins w:id="319" w:author="lighthouse" w:date="2012-04-26T16:18:00Z">
        <w:r w:rsidRPr="009423F0">
          <w:t>IHO S-101 ENC Product Specification (ENC Product Specification based on S-100 (not to be adopted before 2012 at the earliest))</w:t>
        </w:r>
      </w:ins>
    </w:p>
    <w:p w14:paraId="21C6B287" w14:textId="77777777" w:rsidR="00DF7D42" w:rsidRDefault="00DF7D42" w:rsidP="00DF7D42">
      <w:pPr>
        <w:pStyle w:val="References"/>
        <w:tabs>
          <w:tab w:val="left" w:pos="567"/>
        </w:tabs>
        <w:jc w:val="both"/>
        <w:rPr>
          <w:ins w:id="320" w:author="lighthouse" w:date="2012-04-26T16:18:00Z"/>
        </w:rPr>
      </w:pPr>
      <w:ins w:id="321" w:author="lighthouse" w:date="2012-04-26T16:18:00Z">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ins>
    </w:p>
    <w:p w14:paraId="5EBBAC39" w14:textId="77777777" w:rsidR="00DF7D42" w:rsidRDefault="00DF7D42" w:rsidP="00DF7D42">
      <w:pPr>
        <w:pStyle w:val="References"/>
        <w:tabs>
          <w:tab w:val="left" w:pos="567"/>
        </w:tabs>
        <w:jc w:val="both"/>
        <w:rPr>
          <w:ins w:id="322" w:author="lighthouse" w:date="2012-04-26T16:18:00Z"/>
        </w:rPr>
      </w:pPr>
      <w:bookmarkStart w:id="323" w:name="_Ref252452110"/>
      <w:ins w:id="324" w:author="lighthouse" w:date="2012-04-26T16:18:00Z">
        <w:r w:rsidRPr="009423F0">
          <w:t xml:space="preserve">IALA Recommendation A-124 IALA Recommendation A-124 </w:t>
        </w:r>
        <w:r>
          <w:t>o</w:t>
        </w:r>
        <w:r w:rsidRPr="009423F0">
          <w:t>n Automatic Identification System (AIS) Shore Station and Networking Aspect relating to the AIS Service</w:t>
        </w:r>
        <w:bookmarkEnd w:id="323"/>
      </w:ins>
    </w:p>
    <w:p w14:paraId="60CAF5F9" w14:textId="77777777" w:rsidR="00DF7D42" w:rsidRDefault="00DF7D42" w:rsidP="00DF7D42">
      <w:pPr>
        <w:pStyle w:val="References"/>
        <w:tabs>
          <w:tab w:val="left" w:pos="567"/>
        </w:tabs>
        <w:jc w:val="both"/>
        <w:rPr>
          <w:ins w:id="325" w:author="lighthouse" w:date="2012-04-26T16:18:00Z"/>
        </w:rPr>
      </w:pPr>
      <w:bookmarkStart w:id="326" w:name="_Ref252450419"/>
      <w:ins w:id="327" w:author="lighthouse" w:date="2012-04-26T16:18:00Z">
        <w:r w:rsidRPr="009423F0">
          <w:t xml:space="preserve">IALA Recommendation A-126, </w:t>
        </w:r>
        <w:r>
          <w:t>o</w:t>
        </w:r>
        <w:r w:rsidRPr="009423F0">
          <w:t>n the Use of the Automatic Identification System (AIS) in Marine Aids to Navigation Services, Edition 1.4, Dec. 2008</w:t>
        </w:r>
        <w:bookmarkEnd w:id="326"/>
        <w:r w:rsidRPr="009423F0">
          <w:t xml:space="preserve"> </w:t>
        </w:r>
      </w:ins>
    </w:p>
    <w:p w14:paraId="654B478B" w14:textId="77777777" w:rsidR="00DF7D42" w:rsidRDefault="00DF7D42" w:rsidP="00DF7D42">
      <w:pPr>
        <w:pStyle w:val="References"/>
        <w:tabs>
          <w:tab w:val="left" w:pos="567"/>
        </w:tabs>
        <w:jc w:val="both"/>
        <w:rPr>
          <w:ins w:id="328" w:author="lighthouse" w:date="2012-04-26T16:18:00Z"/>
        </w:rPr>
      </w:pPr>
      <w:ins w:id="329" w:author="lighthouse" w:date="2012-04-26T16:18:00Z">
        <w:r w:rsidRPr="009423F0">
          <w:t xml:space="preserve">IALA Recommendation O-130 </w:t>
        </w:r>
        <w:r>
          <w:t>o</w:t>
        </w:r>
        <w:r w:rsidRPr="009423F0">
          <w:t>n Categorisation and Availability Objectives for Short Range Aids to Navigation</w:t>
        </w:r>
      </w:ins>
    </w:p>
    <w:p w14:paraId="14048387" w14:textId="77777777" w:rsidR="00DF7D42" w:rsidRDefault="00DF7D42" w:rsidP="00DF7D42">
      <w:pPr>
        <w:pStyle w:val="References"/>
        <w:tabs>
          <w:tab w:val="left" w:pos="567"/>
        </w:tabs>
        <w:jc w:val="both"/>
        <w:rPr>
          <w:ins w:id="330" w:author="lighthouse" w:date="2012-04-26T16:18:00Z"/>
        </w:rPr>
      </w:pPr>
      <w:ins w:id="331" w:author="lighthouse" w:date="2012-04-26T16:18:00Z">
        <w:r>
          <w:t xml:space="preserve">IALA Recommendation O-133 </w:t>
        </w:r>
        <w:r w:rsidRPr="006C75DF">
          <w:rPr>
            <w:rFonts w:cs="Arial"/>
            <w:sz w:val="20"/>
          </w:rPr>
          <w:t>Emergency Wreck Marking Buoy</w:t>
        </w:r>
      </w:ins>
    </w:p>
    <w:p w14:paraId="0C369854" w14:textId="77777777" w:rsidR="00DF7D42" w:rsidRDefault="00DF7D42" w:rsidP="00DF7D42">
      <w:pPr>
        <w:pStyle w:val="References"/>
        <w:tabs>
          <w:tab w:val="left" w:pos="567"/>
        </w:tabs>
        <w:jc w:val="both"/>
        <w:rPr>
          <w:ins w:id="332" w:author="lighthouse" w:date="2012-04-26T16:18:00Z"/>
        </w:rPr>
      </w:pPr>
      <w:ins w:id="333" w:author="lighthouse" w:date="2012-04-26T16:18:00Z">
        <w:r>
          <w:t>IALA Guideline 1062 o</w:t>
        </w:r>
        <w:r w:rsidRPr="00033B96">
          <w:t xml:space="preserve">n </w:t>
        </w:r>
        <w:r>
          <w:t>t</w:t>
        </w:r>
        <w:r w:rsidRPr="00033B96">
          <w:t>he establishment of AIS as an Aid to Navigation</w:t>
        </w:r>
      </w:ins>
    </w:p>
    <w:p w14:paraId="257E9088" w14:textId="77777777" w:rsidR="00DF7D42" w:rsidRDefault="00DF7D42" w:rsidP="00DF7D42">
      <w:pPr>
        <w:pStyle w:val="References"/>
        <w:tabs>
          <w:tab w:val="left" w:pos="567"/>
        </w:tabs>
        <w:jc w:val="both"/>
        <w:rPr>
          <w:ins w:id="334" w:author="lighthouse" w:date="2012-04-26T16:18:00Z"/>
        </w:rPr>
      </w:pPr>
      <w:bookmarkStart w:id="335" w:name="_Ref256670038"/>
      <w:ins w:id="336" w:author="lighthouse" w:date="2012-04-26T16:18:00Z">
        <w:r>
          <w:t xml:space="preserve">IALA Recommendation V-125 on </w:t>
        </w:r>
        <w:r>
          <w:rPr>
            <w:rFonts w:cs="Arial"/>
            <w:sz w:val="20"/>
          </w:rPr>
          <w:t>t</w:t>
        </w:r>
        <w:r w:rsidRPr="006C75DF">
          <w:rPr>
            <w:rFonts w:cs="Arial"/>
            <w:sz w:val="20"/>
          </w:rPr>
          <w:t>he Use and Presentation of Symbology at a VTS Centre (including AIS)</w:t>
        </w:r>
        <w:bookmarkEnd w:id="335"/>
      </w:ins>
    </w:p>
    <w:p w14:paraId="037B65DC" w14:textId="77777777" w:rsidR="00DF7D42" w:rsidRDefault="00DF7D42" w:rsidP="00DF7D42">
      <w:pPr>
        <w:pStyle w:val="References"/>
        <w:tabs>
          <w:tab w:val="left" w:pos="567"/>
        </w:tabs>
        <w:jc w:val="both"/>
        <w:rPr>
          <w:ins w:id="337" w:author="lighthouse" w:date="2012-04-26T16:18:00Z"/>
        </w:rPr>
      </w:pPr>
      <w:ins w:id="338" w:author="lighthouse" w:date="2012-04-26T16:18:00Z">
        <w:r w:rsidRPr="009423F0">
          <w:t>IEC 61174 ECDIS  – Operational and Performance Requirements, Methods of Testing and Required Test Results</w:t>
        </w:r>
      </w:ins>
    </w:p>
    <w:p w14:paraId="2FFF6218" w14:textId="77777777" w:rsidR="00DF7D42" w:rsidRDefault="00DF7D42" w:rsidP="00DF7D42">
      <w:pPr>
        <w:pStyle w:val="References"/>
        <w:tabs>
          <w:tab w:val="left" w:pos="567"/>
        </w:tabs>
        <w:jc w:val="both"/>
        <w:rPr>
          <w:ins w:id="339" w:author="lighthouse" w:date="2012-04-26T16:18:00Z"/>
        </w:rPr>
      </w:pPr>
      <w:ins w:id="340" w:author="lighthouse" w:date="2012-04-26T16:18:00Z">
        <w:r w:rsidRPr="009423F0">
          <w:lastRenderedPageBreak/>
          <w:t>IEC 61193-2 Class A shipborne equipment of the universal automatic identification system (AIS) - Operational and performance requirements,  methods of test and required test results AIS Class A</w:t>
        </w:r>
      </w:ins>
    </w:p>
    <w:p w14:paraId="7362FCE5" w14:textId="77777777" w:rsidR="00DF7D42" w:rsidRDefault="00DF7D42" w:rsidP="00DF7D42">
      <w:pPr>
        <w:pStyle w:val="References"/>
        <w:tabs>
          <w:tab w:val="left" w:pos="567"/>
        </w:tabs>
        <w:jc w:val="both"/>
        <w:rPr>
          <w:ins w:id="341" w:author="lighthouse" w:date="2012-04-26T16:18:00Z"/>
        </w:rPr>
      </w:pPr>
      <w:ins w:id="342" w:author="lighthouse" w:date="2012-04-26T16:18:00Z">
        <w:r w:rsidRPr="009423F0">
          <w:t>IEC 62288 Presentation of navigation-related information on shipborne navigational displays</w:t>
        </w:r>
      </w:ins>
    </w:p>
    <w:p w14:paraId="378CD6A7" w14:textId="77777777" w:rsidR="00DF7D42" w:rsidRDefault="00DF7D42" w:rsidP="00DF7D42">
      <w:pPr>
        <w:pStyle w:val="References"/>
        <w:tabs>
          <w:tab w:val="left" w:pos="567"/>
        </w:tabs>
        <w:jc w:val="both"/>
        <w:rPr>
          <w:ins w:id="343" w:author="lighthouse" w:date="2012-04-26T16:18:00Z"/>
        </w:rPr>
      </w:pPr>
      <w:ins w:id="344" w:author="lighthouse" w:date="2012-04-26T16:18:00Z">
        <w:r w:rsidRPr="009423F0">
          <w:t>IEC 62320-2 AIS AtoN stations - Minimum operational and performance requirements -methods of test and required test results</w:t>
        </w:r>
      </w:ins>
    </w:p>
    <w:p w14:paraId="31138914" w14:textId="77777777" w:rsidR="00DF7D42" w:rsidRDefault="00DF7D42" w:rsidP="00DF7D42">
      <w:pPr>
        <w:pStyle w:val="References"/>
        <w:tabs>
          <w:tab w:val="left" w:pos="567"/>
        </w:tabs>
        <w:jc w:val="both"/>
        <w:rPr>
          <w:ins w:id="345" w:author="lighthouse" w:date="2012-04-26T16:18:00Z"/>
        </w:rPr>
      </w:pPr>
      <w:ins w:id="346" w:author="lighthouse" w:date="2012-04-26T16:18:00Z">
        <w:r w:rsidRPr="009423F0">
          <w:t>IEC 62388  Maritime navigation and radio-communication equipment and systems – Shipborne radar - Performance requirements, methods of testing and required test results</w:t>
        </w:r>
      </w:ins>
    </w:p>
    <w:p w14:paraId="557E97E2" w14:textId="77777777" w:rsidR="00DF7D42" w:rsidRPr="00DF7D42" w:rsidRDefault="00DF7D42" w:rsidP="00FE11AE">
      <w:pPr>
        <w:pStyle w:val="BodyText"/>
        <w:rPr>
          <w:ins w:id="347" w:author="lighthouse" w:date="2012-04-26T16:17:00Z"/>
          <w:lang w:eastAsia="ja-JP"/>
        </w:rPr>
      </w:pPr>
    </w:p>
    <w:p w14:paraId="7495AE36" w14:textId="77777777" w:rsidR="00DF7D42" w:rsidRPr="0048570D" w:rsidRDefault="00DF7D42" w:rsidP="00FE11AE">
      <w:pPr>
        <w:pStyle w:val="BodyText"/>
        <w:rPr>
          <w:lang w:eastAsia="ja-JP"/>
        </w:rPr>
      </w:pPr>
    </w:p>
    <w:sectPr w:rsidR="00DF7D42" w:rsidRPr="0048570D" w:rsidSect="00AB2FA0">
      <w:headerReference w:type="default" r:id="rId13"/>
      <w:footerReference w:type="default" r:id="rId14"/>
      <w:headerReference w:type="first" r:id="rId15"/>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8" w:author="lighthouse" w:date="2011-10-18T22:26:00Z" w:initials="l">
    <w:p w14:paraId="6FAE6972" w14:textId="77777777" w:rsidR="00AA6E62" w:rsidRDefault="00AA6E62">
      <w:pPr>
        <w:pStyle w:val="CommentText"/>
        <w:rPr>
          <w:lang w:eastAsia="ja-JP"/>
        </w:rPr>
      </w:pPr>
      <w:r>
        <w:rPr>
          <w:rStyle w:val="CommentReference"/>
        </w:rPr>
        <w:annotationRef/>
      </w:r>
      <w:r>
        <w:rPr>
          <w:rFonts w:hint="eastAsia"/>
          <w:lang w:eastAsia="ja-JP"/>
        </w:rPr>
        <w:t>Consolidation of all IALA recommendations and guidelines on AIS.</w:t>
      </w:r>
    </w:p>
  </w:comment>
  <w:comment w:id="71" w:author="lighthouse" w:date="2011-10-19T19:40:00Z" w:initials="l">
    <w:p w14:paraId="11102BDC" w14:textId="77777777" w:rsidR="0005699A" w:rsidRDefault="0005699A">
      <w:pPr>
        <w:pStyle w:val="CommentText"/>
        <w:rPr>
          <w:lang w:eastAsia="ja-JP"/>
        </w:rPr>
      </w:pPr>
      <w:r>
        <w:rPr>
          <w:rStyle w:val="CommentReference"/>
        </w:rPr>
        <w:annotationRef/>
      </w:r>
      <w:r>
        <w:rPr>
          <w:rFonts w:hint="eastAsia"/>
          <w:lang w:eastAsia="ja-JP"/>
        </w:rPr>
        <w:t>This is not background. Maybe information</w:t>
      </w:r>
    </w:p>
  </w:comment>
  <w:comment w:id="96" w:author="lighthouse" w:date="2011-04-06T19:48:00Z" w:initials="l">
    <w:p w14:paraId="346F4AB3" w14:textId="77777777"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106" w:author="lighthouse" w:date="2011-10-19T19:53:00Z" w:initials="l">
    <w:p w14:paraId="2C917C36" w14:textId="77777777" w:rsidR="00071B70" w:rsidRDefault="00071B70" w:rsidP="00071B70">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28BDF5C" w14:textId="77777777" w:rsidR="006C3340" w:rsidRDefault="006C3340" w:rsidP="009E1230">
      <w:r>
        <w:separator/>
      </w:r>
    </w:p>
  </w:endnote>
  <w:endnote w:type="continuationSeparator" w:id="0">
    <w:p w14:paraId="279441C1" w14:textId="77777777" w:rsidR="006C3340" w:rsidRDefault="006C334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B3F6E" w14:textId="77777777" w:rsidR="00AB0D66" w:rsidRPr="008136BC" w:rsidRDefault="00AB0D66" w:rsidP="00AB2FA0">
    <w:pPr>
      <w:pStyle w:val="Footer"/>
    </w:pPr>
    <w:r w:rsidRPr="008136BC">
      <w:tab/>
    </w:r>
    <w:r w:rsidRPr="008136BC">
      <w:rPr>
        <w:lang w:val="en-US"/>
      </w:rPr>
      <w:t xml:space="preserve">Page </w:t>
    </w:r>
    <w:r w:rsidR="000179CF" w:rsidRPr="008136BC">
      <w:rPr>
        <w:lang w:val="en-US"/>
      </w:rPr>
      <w:fldChar w:fldCharType="begin"/>
    </w:r>
    <w:r w:rsidRPr="008136BC">
      <w:rPr>
        <w:lang w:val="en-US"/>
      </w:rPr>
      <w:instrText xml:space="preserve"> PAGE </w:instrText>
    </w:r>
    <w:r w:rsidR="000179CF" w:rsidRPr="008136BC">
      <w:rPr>
        <w:lang w:val="en-US"/>
      </w:rPr>
      <w:fldChar w:fldCharType="separate"/>
    </w:r>
    <w:r w:rsidR="009B445A">
      <w:rPr>
        <w:noProof/>
        <w:lang w:val="en-US"/>
      </w:rPr>
      <w:t>9</w:t>
    </w:r>
    <w:r w:rsidR="000179CF" w:rsidRPr="008136BC">
      <w:rPr>
        <w:lang w:val="en-US"/>
      </w:rPr>
      <w:fldChar w:fldCharType="end"/>
    </w:r>
    <w:r w:rsidRPr="008136BC">
      <w:rPr>
        <w:lang w:val="en-US"/>
      </w:rPr>
      <w:t xml:space="preserve"> of </w:t>
    </w:r>
    <w:r w:rsidR="000179CF" w:rsidRPr="008136BC">
      <w:rPr>
        <w:lang w:val="en-US"/>
      </w:rPr>
      <w:fldChar w:fldCharType="begin"/>
    </w:r>
    <w:r w:rsidRPr="008136BC">
      <w:rPr>
        <w:lang w:val="en-US"/>
      </w:rPr>
      <w:instrText xml:space="preserve"> NUMPAGES </w:instrText>
    </w:r>
    <w:r w:rsidR="000179CF" w:rsidRPr="008136BC">
      <w:rPr>
        <w:lang w:val="en-US"/>
      </w:rPr>
      <w:fldChar w:fldCharType="separate"/>
    </w:r>
    <w:r w:rsidR="009B445A">
      <w:rPr>
        <w:noProof/>
        <w:lang w:val="en-US"/>
      </w:rPr>
      <w:t>9</w:t>
    </w:r>
    <w:r w:rsidR="000179CF"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5BCA067" w14:textId="77777777" w:rsidR="006C3340" w:rsidRDefault="006C3340" w:rsidP="009E1230">
      <w:r>
        <w:separator/>
      </w:r>
    </w:p>
  </w:footnote>
  <w:footnote w:type="continuationSeparator" w:id="0">
    <w:p w14:paraId="3BF3C923" w14:textId="77777777" w:rsidR="006C3340" w:rsidRDefault="006C3340" w:rsidP="009E1230">
      <w:r>
        <w:continuationSeparator/>
      </w:r>
    </w:p>
  </w:footnote>
  <w:footnote w:id="1">
    <w:p w14:paraId="68D2B63C" w14:textId="77777777" w:rsidR="008F0A0D" w:rsidRDefault="008F0A0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9AB63" w14:textId="77777777"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14:paraId="5560D266" w14:textId="77777777"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14:paraId="7E74804C" w14:textId="77777777" w:rsidR="00AB0D66" w:rsidRDefault="00AB0D66" w:rsidP="00AB2F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1A71D" w14:textId="77777777" w:rsidR="00E324E1" w:rsidRPr="00616588" w:rsidRDefault="00E324E1" w:rsidP="00E324E1">
    <w:pPr>
      <w:pStyle w:val="Header"/>
      <w:jc w:val="right"/>
      <w:rPr>
        <w:rFonts w:eastAsiaTheme="minorEastAsia"/>
        <w:lang w:val="en-US" w:eastAsia="ja-JP"/>
        <w:rPrChange w:id="348" w:author="lighthouse" w:date="2012-04-25T21:56:00Z">
          <w:rPr>
            <w:lang w:val="en-US"/>
          </w:rPr>
        </w:rPrChange>
      </w:rPr>
    </w:pPr>
    <w:r>
      <w:rPr>
        <w:lang w:val="en-US"/>
      </w:rPr>
      <w:t>ANM18/</w:t>
    </w:r>
    <w:del w:id="349" w:author="lighthouse" w:date="2012-04-25T21:56:00Z">
      <w:r w:rsidDel="00616588">
        <w:rPr>
          <w:lang w:val="en-US"/>
        </w:rPr>
        <w:delText>8</w:delText>
      </w:r>
    </w:del>
    <w:ins w:id="350" w:author="lighthouse" w:date="2012-04-25T21:56:00Z">
      <w:r w:rsidR="00616588">
        <w:rPr>
          <w:rFonts w:eastAsiaTheme="minorEastAsia" w:hint="eastAsia"/>
          <w:lang w:val="en-US" w:eastAsia="ja-JP"/>
        </w:rPr>
        <w:t>WG1</w:t>
      </w:r>
    </w:ins>
    <w:r>
      <w:rPr>
        <w:lang w:val="en-US"/>
      </w:rPr>
      <w:t>/</w:t>
    </w:r>
    <w:del w:id="351" w:author="lighthouse" w:date="2012-04-25T21:56:00Z">
      <w:r w:rsidDel="00616588">
        <w:rPr>
          <w:lang w:val="en-US"/>
        </w:rPr>
        <w:delText>6</w:delText>
      </w:r>
    </w:del>
    <w:ins w:id="352" w:author="lighthouse" w:date="2012-04-25T21:56:00Z">
      <w:r w:rsidR="00616588">
        <w:rPr>
          <w:rFonts w:eastAsiaTheme="minorEastAsia" w:hint="eastAsia"/>
          <w:lang w:val="en-US" w:eastAsia="ja-JP"/>
        </w:rPr>
        <w:t>WP</w:t>
      </w:r>
    </w:ins>
    <w:ins w:id="353" w:author="Mike Hadley (Home)" w:date="2012-04-27T15:11:00Z">
      <w:r w:rsidR="009B445A">
        <w:rPr>
          <w:rFonts w:eastAsiaTheme="minorEastAsia"/>
          <w:lang w:val="en-US" w:eastAsia="ja-JP"/>
        </w:rPr>
        <w:t>7</w:t>
      </w:r>
    </w:ins>
  </w:p>
  <w:p w14:paraId="5A84F1FA" w14:textId="77777777" w:rsidR="00AB0D66" w:rsidRPr="008D517C" w:rsidRDefault="00E324E1" w:rsidP="00E324E1">
    <w:pPr>
      <w:pStyle w:val="Header"/>
      <w:jc w:val="right"/>
      <w:rPr>
        <w:rFonts w:eastAsia="MS Mincho"/>
        <w:lang w:eastAsia="ja-JP"/>
      </w:rPr>
    </w:pPr>
    <w:del w:id="354" w:author="lighthouse" w:date="2012-04-25T21:56:00Z">
      <w:r w:rsidDel="00616588">
        <w:rPr>
          <w:lang w:val="en-US"/>
        </w:rPr>
        <w:delText xml:space="preserve">Formerly </w:delText>
      </w:r>
      <w:r w:rsidR="004B6B65" w:rsidDel="00616588">
        <w:delText>ANM</w:delText>
      </w:r>
      <w:r w:rsidR="008843C0" w:rsidRPr="008D517C" w:rsidDel="00616588">
        <w:rPr>
          <w:rFonts w:eastAsia="MS Mincho" w:hint="eastAsia"/>
          <w:lang w:eastAsia="ja-JP"/>
        </w:rPr>
        <w:delText>17</w:delText>
      </w:r>
      <w:r w:rsidR="004B6B65" w:rsidDel="00616588">
        <w:delText>/WG1/WP</w:delText>
      </w:r>
      <w:r w:rsidR="00C912F2" w:rsidDel="00616588">
        <w:delText>7</w:delText>
      </w:r>
    </w:del>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2">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1"/>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2"/>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12AE0"/>
    <w:rsid w:val="000179CF"/>
    <w:rsid w:val="000213B0"/>
    <w:rsid w:val="000420D8"/>
    <w:rsid w:val="0004410E"/>
    <w:rsid w:val="000448A8"/>
    <w:rsid w:val="0005699A"/>
    <w:rsid w:val="00070873"/>
    <w:rsid w:val="00071B70"/>
    <w:rsid w:val="000802FE"/>
    <w:rsid w:val="000827AF"/>
    <w:rsid w:val="000A0312"/>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E6C0B"/>
    <w:rsid w:val="002F0BDB"/>
    <w:rsid w:val="002F2862"/>
    <w:rsid w:val="003056E1"/>
    <w:rsid w:val="00315F78"/>
    <w:rsid w:val="00317537"/>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1FB"/>
    <w:rsid w:val="004177F6"/>
    <w:rsid w:val="00422E65"/>
    <w:rsid w:val="00436DF2"/>
    <w:rsid w:val="0044047B"/>
    <w:rsid w:val="00444E96"/>
    <w:rsid w:val="00460028"/>
    <w:rsid w:val="004668B4"/>
    <w:rsid w:val="00477C3E"/>
    <w:rsid w:val="0048570D"/>
    <w:rsid w:val="00490EA3"/>
    <w:rsid w:val="00492BEB"/>
    <w:rsid w:val="004A14B3"/>
    <w:rsid w:val="004A3893"/>
    <w:rsid w:val="004A43C4"/>
    <w:rsid w:val="004A6A6A"/>
    <w:rsid w:val="004B085C"/>
    <w:rsid w:val="004B6B65"/>
    <w:rsid w:val="004C2F5C"/>
    <w:rsid w:val="004F2640"/>
    <w:rsid w:val="004F315C"/>
    <w:rsid w:val="004F72F9"/>
    <w:rsid w:val="00502A70"/>
    <w:rsid w:val="00506D7F"/>
    <w:rsid w:val="005152ED"/>
    <w:rsid w:val="005164C5"/>
    <w:rsid w:val="005207B2"/>
    <w:rsid w:val="0052386C"/>
    <w:rsid w:val="005456F1"/>
    <w:rsid w:val="00566496"/>
    <w:rsid w:val="00582569"/>
    <w:rsid w:val="00583F3F"/>
    <w:rsid w:val="0059570F"/>
    <w:rsid w:val="005A17F6"/>
    <w:rsid w:val="005A56C5"/>
    <w:rsid w:val="005A79A1"/>
    <w:rsid w:val="006052C5"/>
    <w:rsid w:val="0060597B"/>
    <w:rsid w:val="00613717"/>
    <w:rsid w:val="00616588"/>
    <w:rsid w:val="006328BA"/>
    <w:rsid w:val="00632C5F"/>
    <w:rsid w:val="00640576"/>
    <w:rsid w:val="00661A7B"/>
    <w:rsid w:val="00662BCF"/>
    <w:rsid w:val="0066345F"/>
    <w:rsid w:val="0067566F"/>
    <w:rsid w:val="00675FFD"/>
    <w:rsid w:val="00681390"/>
    <w:rsid w:val="00681BC4"/>
    <w:rsid w:val="006856C9"/>
    <w:rsid w:val="00691B22"/>
    <w:rsid w:val="006C3340"/>
    <w:rsid w:val="006C34AD"/>
    <w:rsid w:val="006D0907"/>
    <w:rsid w:val="006D1C64"/>
    <w:rsid w:val="006D35E8"/>
    <w:rsid w:val="006D4516"/>
    <w:rsid w:val="0072093C"/>
    <w:rsid w:val="00721DBE"/>
    <w:rsid w:val="007446CD"/>
    <w:rsid w:val="007578C8"/>
    <w:rsid w:val="00765FC6"/>
    <w:rsid w:val="00767904"/>
    <w:rsid w:val="00767FC6"/>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843C0"/>
    <w:rsid w:val="008931CC"/>
    <w:rsid w:val="008A2F89"/>
    <w:rsid w:val="008A39A5"/>
    <w:rsid w:val="008B001A"/>
    <w:rsid w:val="008B0830"/>
    <w:rsid w:val="008D517C"/>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3BA7"/>
    <w:rsid w:val="00A95CD3"/>
    <w:rsid w:val="00AA2A80"/>
    <w:rsid w:val="00AA5811"/>
    <w:rsid w:val="00AA6E62"/>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3F"/>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916B6"/>
    <w:rsid w:val="00EA07AA"/>
    <w:rsid w:val="00EB49E8"/>
    <w:rsid w:val="00EC30A1"/>
    <w:rsid w:val="00EC54AA"/>
    <w:rsid w:val="00ED2977"/>
    <w:rsid w:val="00ED6F52"/>
    <w:rsid w:val="00EE340C"/>
    <w:rsid w:val="00EE3BAA"/>
    <w:rsid w:val="00EF7D0D"/>
    <w:rsid w:val="00F039D3"/>
    <w:rsid w:val="00F06AB1"/>
    <w:rsid w:val="00F53DB6"/>
    <w:rsid w:val="00F64FAA"/>
    <w:rsid w:val="00F86F8B"/>
    <w:rsid w:val="00F919BE"/>
    <w:rsid w:val="00F962AD"/>
    <w:rsid w:val="00FA0113"/>
    <w:rsid w:val="00FA10A7"/>
    <w:rsid w:val="00FA1A1D"/>
    <w:rsid w:val="00FA23C1"/>
    <w:rsid w:val="00FA2782"/>
    <w:rsid w:val="00FA2FE2"/>
    <w:rsid w:val="00FA4ED7"/>
    <w:rsid w:val="00FB453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EF9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val="en-GB"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style>
  <w:style w:type="numbering" w:customStyle="1" w:styleId="Heading2Char">
    <w:name w:val="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iala-aism@wanadoo.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81DF5-47E9-3446-9BBC-AFE6A69F9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53</TotalTime>
  <Pages>9</Pages>
  <Words>2629</Words>
  <Characters>14987</Characters>
  <Application>Microsoft Macintosh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 (Home)</cp:lastModifiedBy>
  <cp:revision>8</cp:revision>
  <cp:lastPrinted>2010-03-24T08:25:00Z</cp:lastPrinted>
  <dcterms:created xsi:type="dcterms:W3CDTF">2012-04-25T15:04:00Z</dcterms:created>
  <dcterms:modified xsi:type="dcterms:W3CDTF">2012-04-27T14:12:00Z</dcterms:modified>
</cp:coreProperties>
</file>